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7F9CC368"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484DC0" w:rsidRPr="00A34B07">
        <w:rPr>
          <w:rFonts w:ascii="GHEA Grapalat" w:hAnsi="GHEA Grapalat"/>
          <w:lang w:val="hy-AM"/>
        </w:rPr>
        <w:t>1</w:t>
      </w:r>
      <w:r w:rsidR="00A34B07" w:rsidRPr="00A34B07">
        <w:rPr>
          <w:rFonts w:ascii="GHEA Grapalat" w:hAnsi="GHEA Grapalat"/>
          <w:lang w:val="hy-AM"/>
        </w:rPr>
        <w:t>4</w:t>
      </w:r>
      <w:r w:rsidR="00916B57" w:rsidRPr="00A34B07">
        <w:rPr>
          <w:rFonts w:ascii="GHEA Grapalat" w:hAnsi="GHEA Grapalat"/>
          <w:lang w:val="hy-AM"/>
        </w:rPr>
        <w:t>.</w:t>
      </w:r>
      <w:r w:rsidR="00484DC0">
        <w:rPr>
          <w:rFonts w:ascii="GHEA Grapalat" w:hAnsi="GHEA Grapalat"/>
          <w:lang w:val="hy-AM"/>
        </w:rPr>
        <w:t>01</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w:t>
      </w:r>
      <w:r w:rsidR="00484DC0">
        <w:rPr>
          <w:rFonts w:ascii="GHEA Grapalat" w:hAnsi="GHEA Grapalat"/>
          <w:lang w:val="hy-AM"/>
        </w:rPr>
        <w:t>6</w:t>
      </w:r>
      <w:r w:rsidRPr="00A54A8D">
        <w:rPr>
          <w:rFonts w:ascii="GHEA Grapalat" w:hAnsi="GHEA Grapalat"/>
        </w:rPr>
        <w:t xml:space="preserve"> года N </w:t>
      </w:r>
      <w:r w:rsidRPr="00A54A8D">
        <w:rPr>
          <w:rFonts w:ascii="GHEA Grapalat" w:hAnsi="GHEA Grapalat"/>
          <w:lang w:val="hy-AM"/>
        </w:rPr>
        <w:t>1</w:t>
      </w:r>
    </w:p>
    <w:p w14:paraId="5960BA97" w14:textId="7D816875" w:rsidR="00051B69" w:rsidRPr="00A54A8D" w:rsidRDefault="00051B69" w:rsidP="00051B69">
      <w:pPr>
        <w:widowControl w:val="0"/>
        <w:spacing w:after="160"/>
        <w:jc w:val="center"/>
        <w:rPr>
          <w:rFonts w:ascii="GHEA Grapalat" w:hAnsi="GHEA Grapalat"/>
        </w:rPr>
      </w:pPr>
      <w:r w:rsidRPr="00A54A8D">
        <w:rPr>
          <w:rFonts w:ascii="GHEA Grapalat" w:hAnsi="GHEA Grapalat"/>
        </w:rPr>
        <w:t xml:space="preserve">Код процедуры </w:t>
      </w:r>
      <w:r w:rsidR="00B838F5">
        <w:rPr>
          <w:rFonts w:ascii="GHEA Grapalat" w:hAnsi="GHEA Grapalat"/>
        </w:rPr>
        <w:t>ԵՔ-ԳՀԽԾՁԲ-</w:t>
      </w:r>
      <w:r w:rsidR="00484DC0">
        <w:rPr>
          <w:rFonts w:ascii="GHEA Grapalat" w:hAnsi="GHEA Grapalat"/>
        </w:rPr>
        <w:t>26/14</w:t>
      </w:r>
    </w:p>
    <w:p w14:paraId="35E55F34" w14:textId="77777777" w:rsidR="00981999" w:rsidRPr="00A54A8D" w:rsidRDefault="00981999" w:rsidP="00051B69">
      <w:pPr>
        <w:widowControl w:val="0"/>
        <w:spacing w:after="160"/>
        <w:jc w:val="center"/>
        <w:rPr>
          <w:rFonts w:ascii="GHEA Grapalat" w:hAnsi="GHEA Grapalat"/>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1E2BB43C"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Pr="00A54A8D">
        <w:rPr>
          <w:rFonts w:ascii="GHEA Grapalat" w:hAnsi="GHEA Grapalat"/>
          <w:b/>
          <w:bCs/>
        </w:rPr>
        <w:t xml:space="preserve">консалтинговых услуг </w:t>
      </w:r>
      <w:r w:rsidR="00484DC0" w:rsidRPr="00484DC0">
        <w:rPr>
          <w:rFonts w:ascii="GHEA Grapalat" w:hAnsi="GHEA Grapalat"/>
          <w:b/>
          <w:bCs/>
        </w:rPr>
        <w:t xml:space="preserve">по техническому контролю качества работ по укладке плитки и ремонту бордюров для нужд административного района Ачапняк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35D3682E"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D70E82">
        <w:rPr>
          <w:rFonts w:ascii="GHEA Grapalat" w:hAnsi="GHEA Grapalat"/>
          <w:b/>
          <w:bCs/>
          <w:sz w:val="20"/>
          <w:szCs w:val="20"/>
        </w:rPr>
        <w:t>11:00</w:t>
      </w:r>
      <w:r w:rsidRPr="00A54A8D">
        <w:rPr>
          <w:rFonts w:ascii="GHEA Grapalat" w:hAnsi="GHEA Grapalat"/>
          <w:b/>
          <w:bCs/>
        </w:rPr>
        <w:t xml:space="preserve"> часов </w:t>
      </w:r>
      <w:r w:rsidR="00A34B07">
        <w:rPr>
          <w:rFonts w:ascii="GHEA Grapalat" w:hAnsi="GHEA Grapalat"/>
          <w:b/>
          <w:bCs/>
          <w:highlight w:val="yellow"/>
          <w:lang w:val="hy-AM"/>
        </w:rPr>
        <w:t>23.01.2026</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4B8380B5"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D70E82">
        <w:rPr>
          <w:rFonts w:ascii="GHEA Grapalat" w:hAnsi="GHEA Grapalat"/>
          <w:b/>
          <w:bCs/>
          <w:sz w:val="20"/>
          <w:szCs w:val="20"/>
        </w:rPr>
        <w:t>11:00</w:t>
      </w:r>
      <w:r w:rsidRPr="00A54A8D">
        <w:rPr>
          <w:rFonts w:ascii="GHEA Grapalat" w:hAnsi="GHEA Grapalat"/>
          <w:b/>
          <w:bCs/>
        </w:rPr>
        <w:t xml:space="preserve"> часов </w:t>
      </w:r>
      <w:r w:rsidR="00A34B07">
        <w:rPr>
          <w:rFonts w:ascii="GHEA Grapalat" w:hAnsi="GHEA Grapalat"/>
          <w:b/>
          <w:bCs/>
          <w:highlight w:val="yellow"/>
          <w:lang w:val="hy-AM"/>
        </w:rPr>
        <w:t>23.01.2026</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Обжалование данной процедуры осуществляется в порядке, установленном </w:t>
      </w:r>
      <w:r w:rsidRPr="00A54A8D">
        <w:rPr>
          <w:rFonts w:ascii="GHEA Grapalat" w:hAnsi="GHEA Grapalat"/>
        </w:rPr>
        <w:lastRenderedPageBreak/>
        <w:t>законом РА "О закупках" и гражданским процессуальным кодексом РА.</w:t>
      </w:r>
    </w:p>
    <w:p w14:paraId="3A686DFD" w14:textId="7F938097" w:rsidR="00051B69" w:rsidRPr="00A54A8D" w:rsidRDefault="00051B69" w:rsidP="00051B69">
      <w:pPr>
        <w:ind w:firstLine="567"/>
        <w:jc w:val="both"/>
        <w:rPr>
          <w:rFonts w:ascii="GHEA Grapalat" w:hAnsi="GHEA Grapalat"/>
        </w:rPr>
      </w:pPr>
      <w:r w:rsidRPr="00A54A8D">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5D5EC3">
        <w:rPr>
          <w:rFonts w:ascii="GHEA Grapalat" w:hAnsi="GHEA Grapalat"/>
          <w:lang w:val="en-US"/>
        </w:rPr>
        <w:t>A</w:t>
      </w:r>
      <w:r w:rsidR="005D5EC3" w:rsidRPr="00484DC0">
        <w:rPr>
          <w:rFonts w:ascii="GHEA Grapalat" w:hAnsi="GHEA Grapalat"/>
        </w:rPr>
        <w:t xml:space="preserve">. </w:t>
      </w:r>
      <w:r w:rsidR="005D5EC3">
        <w:rPr>
          <w:rFonts w:ascii="GHEA Grapalat" w:hAnsi="GHEA Grapalat"/>
        </w:rPr>
        <w:t>Амирхан</w:t>
      </w:r>
      <w:r w:rsidR="00C40493" w:rsidRPr="00A54A8D">
        <w:rPr>
          <w:rFonts w:ascii="GHEA Grapalat" w:hAnsi="GHEA Grapalat"/>
        </w:rPr>
        <w:t>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6DFD7F15"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35EA6256"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КОНСАЛТИНГОВЫХ УСЛУГ </w:t>
      </w:r>
      <w:r w:rsidR="00484DC0" w:rsidRPr="00484DC0">
        <w:rPr>
          <w:rFonts w:ascii="GHEA Grapalat" w:hAnsi="GHEA Grapalat"/>
        </w:rPr>
        <w:t>ПО ТЕХНИЧЕСКОМУ КОНТРОЛЮ КАЧЕСТВА РАБОТ ПО УКЛАДКЕ ПЛИТКИ И РЕМОНТУ БОРДЮРОВ ДЛЯ НУЖД АДМИНИСТРАТИВНОГО РАЙОНА АЧАПНЯК</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31E36B2E"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484DC0" w:rsidRPr="00484DC0">
        <w:rPr>
          <w:rFonts w:ascii="GHEA Grapalat" w:hAnsi="GHEA Grapalat"/>
          <w:b/>
        </w:rPr>
        <w:t xml:space="preserve">ПО ТЕХНИЧЕСКОМУ КОНТРОЛЮ КАЧЕСТВА РАБОТ ПО УКЛАДКЕ ПЛИТКИ И РЕМОНТУ БОРДЮРОВ ДЛЯ НУЖД АДМИНИСТРАТИВНОГО РАЙОНА АЧАПНЯК </w:t>
      </w:r>
      <w:r w:rsidR="007F49AC" w:rsidRPr="00A54A8D">
        <w:rPr>
          <w:rFonts w:ascii="GHEA Grapalat" w:hAnsi="GHEA Grapalat"/>
          <w:b/>
        </w:rPr>
        <w:t>ДЛЯ Н</w:t>
      </w:r>
      <w:r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2BB4EBC7"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B838F5">
        <w:rPr>
          <w:rFonts w:ascii="GHEA Grapalat" w:hAnsi="GHEA Grapalat"/>
          <w:spacing w:val="-6"/>
        </w:rPr>
        <w:t>ԵՔ-ԳՀԽԾՁԲ-</w:t>
      </w:r>
      <w:r w:rsidR="00484DC0">
        <w:rPr>
          <w:rFonts w:ascii="GHEA Grapalat" w:hAnsi="GHEA Grapalat"/>
          <w:spacing w:val="-6"/>
        </w:rPr>
        <w:t>26/14</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000CEF2"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hyperlink r:id="rId10"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5C92DA7E"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484DC0" w:rsidRPr="00484DC0">
        <w:rPr>
          <w:rFonts w:ascii="GHEA Grapalat" w:hAnsi="GHEA Grapalat"/>
          <w:b/>
          <w:bCs/>
        </w:rPr>
        <w:t xml:space="preserve">по техническому контролю качества работ по укладке плитки и ремонту бордюров для нужд административного района Ачапняк </w:t>
      </w:r>
      <w:r w:rsidR="00241C05" w:rsidRPr="00A54A8D">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484DC0" w:rsidRPr="00484DC0">
        <w:rPr>
          <w:rFonts w:ascii="GHEA Grapalat" w:hAnsi="GHEA Grapalat"/>
        </w:rPr>
        <w:t>2</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7FB85706" w:rsidR="007063E7" w:rsidRPr="00484DC0" w:rsidRDefault="00484DC0" w:rsidP="007063E7">
            <w:pPr>
              <w:widowControl w:val="0"/>
              <w:spacing w:after="120"/>
              <w:jc w:val="center"/>
              <w:rPr>
                <w:rFonts w:ascii="GHEA Grapalat" w:hAnsi="GHEA Grapalat"/>
                <w:lang w:val="en-US"/>
              </w:rPr>
            </w:pPr>
            <w:r>
              <w:rPr>
                <w:rFonts w:ascii="GHEA Grapalat" w:eastAsia="Calibri" w:hAnsi="GHEA Grapalat" w:cs="Calibri"/>
                <w:sz w:val="20"/>
                <w:szCs w:val="20"/>
                <w:lang w:val="en-US"/>
              </w:rPr>
              <w:t>1 176 435</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52BD5865"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sidR="00484DC0" w:rsidRPr="00484DC0">
              <w:rPr>
                <w:rFonts w:ascii="GHEA Grapalat" w:hAnsi="GHEA Grapalat"/>
                <w:sz w:val="20"/>
                <w:szCs w:val="20"/>
                <w:lang w:val="hy-AM"/>
              </w:rPr>
              <w:t>по техническому контролю качества работ по укладке плитки в административном районе Ачапняк города Еревана</w:t>
            </w:r>
          </w:p>
        </w:tc>
      </w:tr>
      <w:tr w:rsidR="00484DC0" w:rsidRPr="00A54A8D" w14:paraId="62CE8C8D" w14:textId="77777777" w:rsidTr="00CC7FFB">
        <w:trPr>
          <w:jc w:val="center"/>
        </w:trPr>
        <w:tc>
          <w:tcPr>
            <w:tcW w:w="1035" w:type="dxa"/>
            <w:vAlign w:val="center"/>
          </w:tcPr>
          <w:p w14:paraId="308F925A" w14:textId="28F2E30D" w:rsidR="00484DC0" w:rsidRPr="00484DC0" w:rsidRDefault="00484DC0" w:rsidP="007063E7">
            <w:pPr>
              <w:widowControl w:val="0"/>
              <w:spacing w:after="120"/>
              <w:jc w:val="center"/>
              <w:rPr>
                <w:rFonts w:ascii="GHEA Grapalat" w:hAnsi="GHEA Grapalat"/>
                <w:sz w:val="16"/>
                <w:lang w:val="en-US"/>
              </w:rPr>
            </w:pPr>
            <w:r>
              <w:rPr>
                <w:rFonts w:ascii="GHEA Grapalat" w:hAnsi="GHEA Grapalat"/>
                <w:sz w:val="16"/>
                <w:lang w:val="en-US"/>
              </w:rPr>
              <w:t>2</w:t>
            </w:r>
          </w:p>
        </w:tc>
        <w:tc>
          <w:tcPr>
            <w:tcW w:w="1882" w:type="dxa"/>
            <w:tcBorders>
              <w:top w:val="single" w:sz="4" w:space="0" w:color="auto"/>
              <w:left w:val="single" w:sz="4" w:space="0" w:color="auto"/>
              <w:bottom w:val="single" w:sz="4" w:space="0" w:color="auto"/>
              <w:right w:val="single" w:sz="4" w:space="0" w:color="auto"/>
            </w:tcBorders>
            <w:vAlign w:val="center"/>
          </w:tcPr>
          <w:p w14:paraId="0EEE6542" w14:textId="57B57328" w:rsidR="00484DC0" w:rsidRPr="00484DC0" w:rsidRDefault="00484DC0" w:rsidP="007063E7">
            <w:pPr>
              <w:widowControl w:val="0"/>
              <w:spacing w:after="120"/>
              <w:jc w:val="center"/>
              <w:rPr>
                <w:rFonts w:ascii="GHEA Grapalat" w:eastAsia="Calibri" w:hAnsi="GHEA Grapalat" w:cs="Calibri"/>
                <w:sz w:val="20"/>
                <w:szCs w:val="20"/>
                <w:lang w:val="en-US"/>
              </w:rPr>
            </w:pPr>
            <w:r>
              <w:rPr>
                <w:rFonts w:ascii="GHEA Grapalat" w:eastAsia="Calibri" w:hAnsi="GHEA Grapalat" w:cs="Calibri"/>
                <w:sz w:val="20"/>
                <w:szCs w:val="20"/>
                <w:lang w:val="en-US"/>
              </w:rPr>
              <w:t>489 949</w:t>
            </w:r>
          </w:p>
        </w:tc>
        <w:tc>
          <w:tcPr>
            <w:tcW w:w="6317" w:type="dxa"/>
            <w:tcBorders>
              <w:top w:val="single" w:sz="4" w:space="0" w:color="auto"/>
              <w:left w:val="single" w:sz="4" w:space="0" w:color="auto"/>
              <w:bottom w:val="single" w:sz="4" w:space="0" w:color="auto"/>
              <w:right w:val="single" w:sz="4" w:space="0" w:color="auto"/>
            </w:tcBorders>
            <w:vAlign w:val="center"/>
          </w:tcPr>
          <w:p w14:paraId="6AAF514B" w14:textId="6D118A4A" w:rsidR="00484DC0" w:rsidRPr="00A54A8D" w:rsidRDefault="00484DC0"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 xml:space="preserve"> </w:t>
            </w:r>
            <w:r w:rsidRPr="00484DC0">
              <w:rPr>
                <w:rFonts w:ascii="GHEA Grapalat" w:hAnsi="GHEA Grapalat"/>
                <w:sz w:val="20"/>
                <w:szCs w:val="20"/>
              </w:rPr>
              <w:t>по техническому контролю качества работ по ремонту бордюров в административном районе Ачапняк города Еревана</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A54A8D">
        <w:rPr>
          <w:rFonts w:ascii="GHEA Grapalat" w:hAnsi="GHEA Grapalat"/>
        </w:rPr>
        <w:lastRenderedPageBreak/>
        <w:t>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A54A8D">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копию протокола приемки-</w:t>
            </w:r>
            <w:r w:rsidRPr="00A54A8D">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A54A8D">
              <w:rPr>
                <w:rFonts w:ascii="GHEA Grapalat" w:hAnsi="GHEA Grapalat"/>
                <w:color w:val="000000"/>
              </w:rPr>
              <w:lastRenderedPageBreak/>
              <w:t xml:space="preserve">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9AC185D"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 технический контролер .</w:t>
      </w:r>
    </w:p>
    <w:p w14:paraId="67B65724" w14:textId="7D0323B9" w:rsidR="00C761DB" w:rsidRPr="00A54A8D" w:rsidRDefault="00C761DB" w:rsidP="00DC4ABB">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 xml:space="preserve">(четко указав в </w:t>
      </w:r>
      <w:r w:rsidRPr="00A54A8D">
        <w:rPr>
          <w:rFonts w:ascii="GHEA Grapalat" w:hAnsi="GHEA Grapalat"/>
          <w:color w:val="FF0000"/>
        </w:rPr>
        <w:lastRenderedPageBreak/>
        <w:t>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w:t>
      </w:r>
      <w:r w:rsidRPr="00A54A8D">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210C020C"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D70E82">
        <w:rPr>
          <w:rFonts w:ascii="GHEA Grapalat" w:hAnsi="GHEA Grapalat"/>
          <w:b/>
          <w:bCs/>
          <w:sz w:val="24"/>
          <w:szCs w:val="24"/>
        </w:rPr>
        <w:t>11:00</w:t>
      </w:r>
      <w:r w:rsidR="00C428A0" w:rsidRPr="00A54A8D">
        <w:rPr>
          <w:rFonts w:ascii="GHEA Grapalat" w:hAnsi="GHEA Grapalat"/>
          <w:b/>
          <w:bCs/>
          <w:sz w:val="24"/>
          <w:szCs w:val="24"/>
        </w:rPr>
        <w:t xml:space="preserve"> часов </w:t>
      </w:r>
      <w:r w:rsidR="00A34B07" w:rsidRPr="00A34B07">
        <w:rPr>
          <w:rFonts w:ascii="GHEA Grapalat" w:hAnsi="GHEA Grapalat"/>
          <w:b/>
          <w:bCs/>
          <w:sz w:val="24"/>
          <w:szCs w:val="24"/>
          <w:lang w:val="hy-AM"/>
        </w:rPr>
        <w:t>23.01.2026</w:t>
      </w:r>
      <w:r w:rsidR="00C428A0" w:rsidRPr="00A34B07">
        <w:rPr>
          <w:rFonts w:ascii="GHEA Grapalat" w:hAnsi="GHEA Grapalat"/>
          <w:b/>
          <w:bCs/>
          <w:sz w:val="24"/>
          <w:szCs w:val="24"/>
        </w:rPr>
        <w:t>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xml:space="preserve">. В случае </w:t>
      </w:r>
      <w:r w:rsidRPr="00A54A8D">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67E44DDD"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D70E82">
        <w:rPr>
          <w:rFonts w:ascii="GHEA Grapalat" w:hAnsi="GHEA Grapalat"/>
          <w:b/>
          <w:bCs/>
          <w:sz w:val="24"/>
          <w:szCs w:val="24"/>
          <w:lang w:val="hy-AM"/>
        </w:rPr>
        <w:t>11:00</w:t>
      </w:r>
      <w:r w:rsidR="00206E88" w:rsidRPr="00A54A8D">
        <w:rPr>
          <w:rFonts w:ascii="GHEA Grapalat" w:hAnsi="GHEA Grapalat"/>
          <w:b/>
          <w:bCs/>
          <w:sz w:val="24"/>
          <w:szCs w:val="24"/>
        </w:rPr>
        <w:t xml:space="preserve"> часов </w:t>
      </w:r>
      <w:r w:rsidR="00A34B07" w:rsidRPr="00A34B07">
        <w:rPr>
          <w:rFonts w:ascii="GHEA Grapalat" w:hAnsi="GHEA Grapalat"/>
          <w:b/>
          <w:bCs/>
          <w:sz w:val="24"/>
          <w:szCs w:val="24"/>
          <w:lang w:val="hy-AM"/>
        </w:rPr>
        <w:t>23.01.2026</w:t>
      </w:r>
      <w:r w:rsidR="00206E88" w:rsidRPr="00A34B07">
        <w:rPr>
          <w:rFonts w:ascii="GHEA Grapalat" w:hAnsi="GHEA Grapalat"/>
          <w:b/>
          <w:bCs/>
          <w:sz w:val="24"/>
          <w:szCs w:val="24"/>
        </w:rPr>
        <w:t>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w:t>
      </w:r>
      <w:r w:rsidRPr="00A54A8D">
        <w:rPr>
          <w:rFonts w:ascii="GHEA Grapalat" w:hAnsi="GHEA Grapalat"/>
        </w:rPr>
        <w:lastRenderedPageBreak/>
        <w:t xml:space="preserve">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w:t>
      </w:r>
      <w:r w:rsidR="0026768D" w:rsidRPr="00A54A8D">
        <w:rPr>
          <w:rFonts w:ascii="GHEA Grapalat" w:hAnsi="GHEA Grapalat"/>
          <w:sz w:val="24"/>
          <w:szCs w:val="24"/>
        </w:rPr>
        <w:lastRenderedPageBreak/>
        <w:t xml:space="preserve">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w:t>
      </w:r>
      <w:r w:rsidRPr="00A54A8D">
        <w:rPr>
          <w:rFonts w:ascii="GHEA Grapalat" w:hAnsi="GHEA Grapalat"/>
        </w:rPr>
        <w:lastRenderedPageBreak/>
        <w:t xml:space="preserve">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 xml:space="preserve">опубликовывает в бюллетене воспроизведенные (отсканированные) </w:t>
      </w:r>
      <w:r w:rsidRPr="00A54A8D">
        <w:rPr>
          <w:rFonts w:ascii="GHEA Grapalat" w:hAnsi="GHEA Grapalat"/>
        </w:rPr>
        <w:lastRenderedPageBreak/>
        <w:t>с</w:t>
      </w:r>
      <w:r w:rsidRPr="00A54A8D">
        <w:rPr>
          <w:rFonts w:ascii="Courier New" w:hAnsi="Courier New" w:cs="Courier New"/>
          <w:lang w:val="en-US"/>
        </w:rPr>
        <w:t> </w:t>
      </w:r>
      <w:r w:rsidRPr="00A54A8D">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w:t>
      </w:r>
      <w:r w:rsidRPr="00A54A8D">
        <w:rPr>
          <w:rFonts w:ascii="GHEA Grapalat" w:hAnsi="GHEA Grapalat" w:cs="Sylfaen"/>
        </w:rPr>
        <w:lastRenderedPageBreak/>
        <w:t xml:space="preserve">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 xml:space="preserve">Оценка заявок и определение отобранного участника осуществляются </w:t>
      </w:r>
      <w:r w:rsidRPr="00A54A8D">
        <w:rPr>
          <w:rFonts w:ascii="GHEA Grapalat" w:hAnsi="GHEA Grapalat"/>
          <w:sz w:val="24"/>
          <w:szCs w:val="24"/>
        </w:rPr>
        <w:lastRenderedPageBreak/>
        <w:t>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В случае если отобранный участник не заключает (отказывается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lastRenderedPageBreak/>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lastRenderedPageBreak/>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цены, предложенной отобранным 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w:t>
      </w:r>
      <w:r w:rsidRPr="00A54A8D">
        <w:rPr>
          <w:rFonts w:ascii="GHEA Grapalat" w:hAnsi="GHEA Grapalat" w:cs="Sylfaen"/>
        </w:rPr>
        <w:lastRenderedPageBreak/>
        <w:t xml:space="preserve">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lastRenderedPageBreak/>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5DC1AD6D"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484DC0">
        <w:rPr>
          <w:rFonts w:ascii="GHEA Grapalat" w:hAnsi="GHEA Grapalat"/>
          <w:b/>
          <w:sz w:val="24"/>
          <w:szCs w:val="24"/>
        </w:rPr>
        <w:t>26/14</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776FD75D"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B838F5">
        <w:rPr>
          <w:rFonts w:ascii="GHEA Grapalat" w:hAnsi="GHEA Grapalat"/>
        </w:rPr>
        <w:t>ԵՔ-ԳՀԽԾՁԲ-</w:t>
      </w:r>
      <w:r w:rsidR="00484DC0">
        <w:rPr>
          <w:rFonts w:ascii="GHEA Grapalat" w:hAnsi="GHEA Grapalat"/>
        </w:rPr>
        <w:t>26/14</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342E872C"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B838F5">
        <w:rPr>
          <w:rFonts w:ascii="GHEA Grapalat" w:hAnsi="GHEA Grapalat"/>
        </w:rPr>
        <w:t>ԵՔ-ԳՀԽԾՁԲ-</w:t>
      </w:r>
      <w:r w:rsidR="00484DC0">
        <w:rPr>
          <w:rFonts w:ascii="GHEA Grapalat" w:hAnsi="GHEA Grapalat"/>
        </w:rPr>
        <w:t>26/14</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60520F85"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B838F5">
        <w:rPr>
          <w:rFonts w:ascii="GHEA Grapalat" w:hAnsi="GHEA Grapalat"/>
        </w:rPr>
        <w:t>ԵՔ-ԳՀԽԾՁԲ-</w:t>
      </w:r>
      <w:r w:rsidR="00484DC0">
        <w:rPr>
          <w:rFonts w:ascii="GHEA Grapalat" w:hAnsi="GHEA Grapalat"/>
        </w:rPr>
        <w:t>26/14</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lastRenderedPageBreak/>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3C3767AB"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484DC0">
        <w:rPr>
          <w:rFonts w:ascii="GHEA Grapalat" w:hAnsi="GHEA Grapalat"/>
          <w:b/>
          <w:sz w:val="24"/>
          <w:szCs w:val="24"/>
        </w:rPr>
        <w:t>26/14</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3270A849"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B838F5">
        <w:rPr>
          <w:rFonts w:ascii="GHEA Grapalat" w:hAnsi="GHEA Grapalat"/>
          <w:b/>
          <w:i w:val="0"/>
          <w:sz w:val="24"/>
          <w:szCs w:val="24"/>
        </w:rPr>
        <w:t>ԵՔ-ԳՀԽԾՁԲ-</w:t>
      </w:r>
      <w:r w:rsidR="00484DC0">
        <w:rPr>
          <w:rFonts w:ascii="GHEA Grapalat" w:hAnsi="GHEA Grapalat"/>
          <w:b/>
          <w:i w:val="0"/>
          <w:sz w:val="24"/>
          <w:szCs w:val="24"/>
        </w:rPr>
        <w:t>26/14</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18C9AA03"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484DC0">
        <w:rPr>
          <w:rFonts w:ascii="GHEA Grapalat" w:hAnsi="GHEA Grapalat"/>
          <w:b/>
          <w:sz w:val="24"/>
          <w:szCs w:val="24"/>
        </w:rPr>
        <w:t>26/14</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11CD4FB2"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B838F5">
        <w:rPr>
          <w:rFonts w:ascii="GHEA Grapalat" w:hAnsi="GHEA Grapalat"/>
          <w:spacing w:val="-6"/>
        </w:rPr>
        <w:t>ԵՔ-ԳՀԽԾՁԲ-</w:t>
      </w:r>
      <w:r w:rsidR="00484DC0">
        <w:rPr>
          <w:rFonts w:ascii="GHEA Grapalat" w:hAnsi="GHEA Grapalat"/>
          <w:spacing w:val="-6"/>
        </w:rPr>
        <w:t>26/14</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484DC0" w:rsidRPr="00A54A8D" w14:paraId="3D762C76" w14:textId="77777777" w:rsidTr="00351092">
        <w:trPr>
          <w:trHeight w:val="20"/>
          <w:jc w:val="center"/>
        </w:trPr>
        <w:tc>
          <w:tcPr>
            <w:tcW w:w="1084" w:type="dxa"/>
            <w:vAlign w:val="center"/>
          </w:tcPr>
          <w:p w14:paraId="05E67D09" w14:textId="77777777" w:rsidR="00484DC0" w:rsidRPr="00A54A8D" w:rsidRDefault="00484DC0" w:rsidP="00484DC0">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10CD6BE2" w:rsidR="00484DC0" w:rsidRPr="00A54A8D" w:rsidRDefault="00484DC0" w:rsidP="00484DC0">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sidRPr="00484DC0">
              <w:rPr>
                <w:rFonts w:ascii="GHEA Grapalat" w:hAnsi="GHEA Grapalat"/>
                <w:sz w:val="20"/>
                <w:szCs w:val="20"/>
                <w:lang w:val="hy-AM"/>
              </w:rPr>
              <w:t>по техническому контролю качества работ по укладке плитки в административном районе Ачапняк города Еревана</w:t>
            </w:r>
          </w:p>
        </w:tc>
        <w:tc>
          <w:tcPr>
            <w:tcW w:w="1701" w:type="dxa"/>
          </w:tcPr>
          <w:p w14:paraId="15162902" w14:textId="77777777" w:rsidR="00484DC0" w:rsidRPr="00A54A8D" w:rsidRDefault="00484DC0" w:rsidP="00484DC0">
            <w:pPr>
              <w:widowControl w:val="0"/>
              <w:jc w:val="center"/>
              <w:rPr>
                <w:rFonts w:ascii="GHEA Grapalat" w:hAnsi="GHEA Grapalat"/>
                <w:sz w:val="20"/>
                <w:szCs w:val="20"/>
              </w:rPr>
            </w:pPr>
          </w:p>
        </w:tc>
        <w:tc>
          <w:tcPr>
            <w:tcW w:w="1559" w:type="dxa"/>
          </w:tcPr>
          <w:p w14:paraId="0E2FF730" w14:textId="77777777" w:rsidR="00484DC0" w:rsidRPr="00A54A8D" w:rsidRDefault="00484DC0" w:rsidP="00484DC0">
            <w:pPr>
              <w:widowControl w:val="0"/>
              <w:jc w:val="center"/>
              <w:rPr>
                <w:rFonts w:ascii="GHEA Grapalat" w:hAnsi="GHEA Grapalat"/>
                <w:sz w:val="20"/>
                <w:szCs w:val="20"/>
              </w:rPr>
            </w:pPr>
          </w:p>
        </w:tc>
        <w:tc>
          <w:tcPr>
            <w:tcW w:w="1649" w:type="dxa"/>
          </w:tcPr>
          <w:p w14:paraId="612AAE86" w14:textId="77777777" w:rsidR="00484DC0" w:rsidRPr="00A54A8D" w:rsidRDefault="00484DC0" w:rsidP="00484DC0">
            <w:pPr>
              <w:widowControl w:val="0"/>
              <w:jc w:val="center"/>
              <w:rPr>
                <w:rFonts w:ascii="GHEA Grapalat" w:hAnsi="GHEA Grapalat"/>
                <w:sz w:val="20"/>
                <w:szCs w:val="20"/>
              </w:rPr>
            </w:pPr>
          </w:p>
        </w:tc>
      </w:tr>
      <w:tr w:rsidR="00484DC0" w:rsidRPr="00A54A8D" w14:paraId="4B498251" w14:textId="77777777" w:rsidTr="00351092">
        <w:trPr>
          <w:trHeight w:val="20"/>
          <w:jc w:val="center"/>
        </w:trPr>
        <w:tc>
          <w:tcPr>
            <w:tcW w:w="1084" w:type="dxa"/>
            <w:vAlign w:val="center"/>
          </w:tcPr>
          <w:p w14:paraId="58C458A0" w14:textId="5E193F6E" w:rsidR="00484DC0" w:rsidRPr="00484DC0" w:rsidRDefault="00484DC0" w:rsidP="00484DC0">
            <w:pPr>
              <w:widowControl w:val="0"/>
              <w:jc w:val="center"/>
              <w:rPr>
                <w:rFonts w:ascii="GHEA Grapalat" w:hAnsi="GHEA Grapalat"/>
                <w:b/>
                <w:sz w:val="20"/>
                <w:szCs w:val="20"/>
                <w:lang w:val="en-US"/>
              </w:rPr>
            </w:pPr>
            <w:r>
              <w:rPr>
                <w:rFonts w:ascii="GHEA Grapalat" w:hAnsi="GHEA Grapalat"/>
                <w:b/>
                <w:sz w:val="20"/>
                <w:szCs w:val="20"/>
                <w:lang w:val="en-US"/>
              </w:rPr>
              <w:t>2</w:t>
            </w:r>
          </w:p>
        </w:tc>
        <w:tc>
          <w:tcPr>
            <w:tcW w:w="3781" w:type="dxa"/>
            <w:vAlign w:val="center"/>
          </w:tcPr>
          <w:p w14:paraId="7F88D5ED" w14:textId="33B083FC" w:rsidR="00484DC0" w:rsidRPr="00A54A8D" w:rsidRDefault="00484DC0" w:rsidP="00484DC0">
            <w:pPr>
              <w:widowControl w:val="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 xml:space="preserve"> </w:t>
            </w:r>
            <w:r w:rsidRPr="00484DC0">
              <w:rPr>
                <w:rFonts w:ascii="GHEA Grapalat" w:hAnsi="GHEA Grapalat"/>
                <w:sz w:val="20"/>
                <w:szCs w:val="20"/>
              </w:rPr>
              <w:t>по техническому контролю качества работ по ремонту бордюров в административном районе Ачапняк города Еревана</w:t>
            </w:r>
          </w:p>
        </w:tc>
        <w:tc>
          <w:tcPr>
            <w:tcW w:w="1701" w:type="dxa"/>
          </w:tcPr>
          <w:p w14:paraId="3F83E334" w14:textId="77777777" w:rsidR="00484DC0" w:rsidRPr="00A54A8D" w:rsidRDefault="00484DC0" w:rsidP="00484DC0">
            <w:pPr>
              <w:widowControl w:val="0"/>
              <w:jc w:val="center"/>
              <w:rPr>
                <w:rFonts w:ascii="GHEA Grapalat" w:hAnsi="GHEA Grapalat"/>
                <w:sz w:val="20"/>
                <w:szCs w:val="20"/>
              </w:rPr>
            </w:pPr>
          </w:p>
        </w:tc>
        <w:tc>
          <w:tcPr>
            <w:tcW w:w="1559" w:type="dxa"/>
          </w:tcPr>
          <w:p w14:paraId="41B01057" w14:textId="77777777" w:rsidR="00484DC0" w:rsidRPr="00A54A8D" w:rsidRDefault="00484DC0" w:rsidP="00484DC0">
            <w:pPr>
              <w:widowControl w:val="0"/>
              <w:jc w:val="center"/>
              <w:rPr>
                <w:rFonts w:ascii="GHEA Grapalat" w:hAnsi="GHEA Grapalat"/>
                <w:sz w:val="20"/>
                <w:szCs w:val="20"/>
              </w:rPr>
            </w:pPr>
          </w:p>
        </w:tc>
        <w:tc>
          <w:tcPr>
            <w:tcW w:w="1649" w:type="dxa"/>
          </w:tcPr>
          <w:p w14:paraId="1A6FBA44" w14:textId="77777777" w:rsidR="00484DC0" w:rsidRPr="00A54A8D" w:rsidRDefault="00484DC0" w:rsidP="00484DC0">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4FD855BB"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484DC0">
        <w:rPr>
          <w:rFonts w:ascii="GHEA Grapalat" w:hAnsi="GHEA Grapalat"/>
          <w:b/>
          <w:sz w:val="24"/>
          <w:szCs w:val="24"/>
        </w:rPr>
        <w:t>26/14</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05DE962F"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1" w:history="1">
        <w:r w:rsidR="00F12845" w:rsidRPr="00710956">
          <w:rPr>
            <w:rStyle w:val="Hyperlink"/>
            <w:rFonts w:ascii="GHEA Grapalat" w:hAnsi="GHEA Grapalat"/>
            <w:sz w:val="20"/>
            <w:szCs w:val="20"/>
            <w:lang w:val="en-US" w:eastAsia="en-US" w:bidi="ar-SA"/>
          </w:rPr>
          <w:t>anahit</w:t>
        </w:r>
        <w:r w:rsidR="00F12845" w:rsidRPr="00710956">
          <w:rPr>
            <w:rStyle w:val="Hyperlink"/>
            <w:rFonts w:ascii="GHEA Grapalat" w:hAnsi="GHEA Grapalat"/>
            <w:sz w:val="20"/>
            <w:szCs w:val="20"/>
            <w:lang w:eastAsia="en-US" w:bidi="ar-SA"/>
          </w:rPr>
          <w:t>.</w:t>
        </w:r>
        <w:r w:rsidR="00F12845" w:rsidRPr="00710956">
          <w:rPr>
            <w:rStyle w:val="Hyperlink"/>
            <w:rFonts w:ascii="GHEA Grapalat" w:hAnsi="GHEA Grapalat"/>
            <w:sz w:val="20"/>
            <w:szCs w:val="20"/>
            <w:lang w:val="en-US" w:eastAsia="en-US" w:bidi="ar-SA"/>
          </w:rPr>
          <w:t>amirkhanyan</w:t>
        </w:r>
        <w:r w:rsidR="00F12845" w:rsidRPr="00710956">
          <w:rPr>
            <w:rStyle w:val="Hyperlink"/>
            <w:rFonts w:ascii="GHEA Grapalat" w:hAnsi="GHEA Grapalat"/>
            <w:sz w:val="20"/>
            <w:szCs w:val="20"/>
            <w:lang w:val="hy-AM" w:eastAsia="en-US" w:bidi="ar-SA"/>
          </w:rPr>
          <w:t>@yerevan.am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5E9C27E0"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B838F5">
        <w:rPr>
          <w:rFonts w:ascii="GHEA Grapalat" w:hAnsi="GHEA Grapalat"/>
          <w:i/>
        </w:rPr>
        <w:t>ԵՔ-ԳՀԽԾՁԲ-</w:t>
      </w:r>
      <w:r w:rsidR="00484DC0">
        <w:rPr>
          <w:rFonts w:ascii="GHEA Grapalat" w:hAnsi="GHEA Grapalat"/>
          <w:i/>
        </w:rPr>
        <w:t>26/14</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08E35189"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B838F5">
              <w:rPr>
                <w:rFonts w:ascii="GHEA Grapalat" w:hAnsi="GHEA Grapalat"/>
                <w:b/>
                <w:sz w:val="22"/>
                <w:szCs w:val="22"/>
              </w:rPr>
              <w:t>ԵՔ-ԳՀԽԾՁԲ-</w:t>
            </w:r>
            <w:r w:rsidR="00484DC0">
              <w:rPr>
                <w:rFonts w:ascii="GHEA Grapalat" w:hAnsi="GHEA Grapalat"/>
                <w:b/>
                <w:sz w:val="22"/>
                <w:szCs w:val="22"/>
              </w:rPr>
              <w:t>26/14</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2268BC98"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484DC0">
        <w:rPr>
          <w:rFonts w:ascii="GHEA Grapalat" w:hAnsi="GHEA Grapalat"/>
          <w:b/>
          <w:sz w:val="24"/>
          <w:szCs w:val="24"/>
        </w:rPr>
        <w:t>26/14</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54A8D">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134AA0FC"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F12845" w:rsidRPr="00F12845">
        <w:rPr>
          <w:rFonts w:ascii="GHEA Grapalat" w:hAnsi="GHEA Grapalat"/>
        </w:rPr>
        <w:t>3</w:t>
      </w:r>
      <w:r w:rsidR="00C40493" w:rsidRPr="00A54A8D">
        <w:rPr>
          <w:rFonts w:ascii="GHEA Grapalat" w:hAnsi="GHEA Grapalat"/>
        </w:rPr>
        <w:t>0</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4357D428"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F12845" w:rsidRPr="00F12845">
        <w:rPr>
          <w:rFonts w:ascii="GHEA Grapalat" w:hAnsi="GHEA Grapalat"/>
          <w:b/>
          <w:bCs/>
        </w:rPr>
        <w:t>3</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4043E2C"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F12845">
        <w:rPr>
          <w:rFonts w:ascii="GHEA Grapalat" w:hAnsi="GHEA Grapalat"/>
          <w:b/>
          <w:lang w:val="hy-AM"/>
        </w:rPr>
        <w:t>18</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6E78C81C" w:rsidR="000876DF" w:rsidRPr="007063E7" w:rsidRDefault="000876DF" w:rsidP="007063E7">
      <w:pPr>
        <w:widowControl w:val="0"/>
        <w:tabs>
          <w:tab w:val="left" w:pos="1276"/>
        </w:tabs>
        <w:spacing w:after="160" w:line="360" w:lineRule="auto"/>
        <w:ind w:firstLine="567"/>
        <w:jc w:val="both"/>
        <w:rPr>
          <w:rFonts w:ascii="GHEA Grapalat" w:hAnsi="GHEA Grapalat"/>
          <w:b/>
          <w:bCs/>
          <w:i/>
          <w:lang w:val="hy-AM"/>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F12845" w:rsidRPr="00824554">
        <w:rPr>
          <w:rFonts w:ascii="GHEA Grapalat" w:hAnsi="GHEA Grapalat"/>
          <w:b/>
          <w:bCs/>
        </w:rPr>
        <w:t>Ачапняк</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5C032C" w:rsidRPr="00A54A8D" w14:paraId="2CECA8C6" w14:textId="77777777" w:rsidTr="005C032C">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09949A12" w14:textId="77777777" w:rsidR="00484DC0" w:rsidRDefault="00484DC0" w:rsidP="005C032C">
            <w:pPr>
              <w:jc w:val="center"/>
              <w:rPr>
                <w:rFonts w:ascii="GHEA Grapalat" w:hAnsi="GHEA Grapalat" w:cs="Calibri"/>
                <w:sz w:val="20"/>
                <w:szCs w:val="20"/>
                <w:lang w:val="en-US"/>
              </w:rPr>
            </w:pPr>
          </w:p>
          <w:p w14:paraId="57C13ECD" w14:textId="77777777" w:rsidR="00484DC0" w:rsidRDefault="00484DC0" w:rsidP="005C032C">
            <w:pPr>
              <w:jc w:val="center"/>
              <w:rPr>
                <w:rFonts w:ascii="GHEA Grapalat" w:hAnsi="GHEA Grapalat" w:cs="Calibri"/>
                <w:sz w:val="20"/>
                <w:szCs w:val="20"/>
              </w:rPr>
            </w:pPr>
          </w:p>
          <w:p w14:paraId="44F60849" w14:textId="77777777" w:rsidR="00484DC0" w:rsidRDefault="00484DC0" w:rsidP="005C032C">
            <w:pPr>
              <w:jc w:val="center"/>
              <w:rPr>
                <w:rFonts w:ascii="GHEA Grapalat" w:hAnsi="GHEA Grapalat" w:cs="Calibri"/>
                <w:sz w:val="20"/>
                <w:szCs w:val="20"/>
              </w:rPr>
            </w:pPr>
          </w:p>
          <w:p w14:paraId="3B9897E3" w14:textId="2B93176A" w:rsidR="005C032C" w:rsidRDefault="005C032C" w:rsidP="005C032C">
            <w:pPr>
              <w:jc w:val="center"/>
              <w:rPr>
                <w:rFonts w:ascii="GHEA Grapalat" w:hAnsi="GHEA Grapalat" w:cs="Calibri"/>
                <w:sz w:val="20"/>
                <w:szCs w:val="20"/>
                <w:lang w:val="en-US"/>
              </w:rPr>
            </w:pPr>
            <w:r w:rsidRPr="00A54A8D">
              <w:rPr>
                <w:rFonts w:ascii="GHEA Grapalat" w:hAnsi="GHEA Grapalat" w:cs="Calibri"/>
                <w:sz w:val="20"/>
                <w:szCs w:val="20"/>
              </w:rPr>
              <w:t>1</w:t>
            </w:r>
          </w:p>
          <w:p w14:paraId="0D148339" w14:textId="77777777" w:rsidR="00484DC0" w:rsidRDefault="00484DC0" w:rsidP="005C032C">
            <w:pPr>
              <w:jc w:val="center"/>
              <w:rPr>
                <w:rFonts w:ascii="GHEA Grapalat" w:hAnsi="GHEA Grapalat" w:cs="Calibri"/>
                <w:sz w:val="20"/>
                <w:lang w:val="en-US"/>
              </w:rPr>
            </w:pPr>
          </w:p>
          <w:p w14:paraId="42FEB926" w14:textId="77777777" w:rsidR="00484DC0" w:rsidRDefault="00484DC0" w:rsidP="005C032C">
            <w:pPr>
              <w:jc w:val="center"/>
              <w:rPr>
                <w:rFonts w:ascii="GHEA Grapalat" w:hAnsi="GHEA Grapalat" w:cs="Calibri"/>
                <w:sz w:val="20"/>
                <w:lang w:val="en-US"/>
              </w:rPr>
            </w:pPr>
          </w:p>
          <w:p w14:paraId="5EB9C6E6" w14:textId="77777777" w:rsidR="00484DC0" w:rsidRDefault="00484DC0" w:rsidP="005C032C">
            <w:pPr>
              <w:jc w:val="center"/>
              <w:rPr>
                <w:rFonts w:ascii="GHEA Grapalat" w:hAnsi="GHEA Grapalat" w:cs="Calibri"/>
                <w:sz w:val="20"/>
                <w:lang w:val="en-US"/>
              </w:rPr>
            </w:pPr>
          </w:p>
          <w:p w14:paraId="461FCC0A" w14:textId="77777777" w:rsidR="00484DC0" w:rsidRDefault="00484DC0" w:rsidP="005C032C">
            <w:pPr>
              <w:jc w:val="center"/>
              <w:rPr>
                <w:rFonts w:ascii="GHEA Grapalat" w:hAnsi="GHEA Grapalat" w:cs="Calibri"/>
                <w:sz w:val="20"/>
                <w:lang w:val="en-US"/>
              </w:rPr>
            </w:pPr>
          </w:p>
          <w:p w14:paraId="4D215480" w14:textId="77777777" w:rsidR="00484DC0" w:rsidRDefault="00484DC0" w:rsidP="005C032C">
            <w:pPr>
              <w:jc w:val="center"/>
              <w:rPr>
                <w:rFonts w:ascii="GHEA Grapalat" w:hAnsi="GHEA Grapalat" w:cs="Calibri"/>
                <w:sz w:val="20"/>
                <w:lang w:val="en-US"/>
              </w:rPr>
            </w:pPr>
          </w:p>
          <w:p w14:paraId="0C6C5F2B" w14:textId="77777777" w:rsidR="00484DC0" w:rsidRDefault="00484DC0" w:rsidP="005C032C">
            <w:pPr>
              <w:jc w:val="center"/>
              <w:rPr>
                <w:rFonts w:ascii="GHEA Grapalat" w:hAnsi="GHEA Grapalat" w:cs="Calibri"/>
                <w:sz w:val="20"/>
                <w:lang w:val="en-US"/>
              </w:rPr>
            </w:pPr>
          </w:p>
          <w:p w14:paraId="6FD8D4EE" w14:textId="77777777" w:rsidR="00484DC0" w:rsidRDefault="00484DC0" w:rsidP="005C032C">
            <w:pPr>
              <w:jc w:val="center"/>
              <w:rPr>
                <w:rFonts w:ascii="GHEA Grapalat" w:hAnsi="GHEA Grapalat" w:cs="Calibri"/>
                <w:sz w:val="20"/>
                <w:lang w:val="en-US"/>
              </w:rPr>
            </w:pPr>
          </w:p>
          <w:p w14:paraId="4268D468" w14:textId="77777777" w:rsidR="00484DC0" w:rsidRDefault="00484DC0" w:rsidP="005C032C">
            <w:pPr>
              <w:jc w:val="center"/>
              <w:rPr>
                <w:rFonts w:ascii="GHEA Grapalat" w:hAnsi="GHEA Grapalat" w:cs="Calibri"/>
                <w:sz w:val="20"/>
                <w:lang w:val="en-US"/>
              </w:rPr>
            </w:pPr>
          </w:p>
          <w:p w14:paraId="5F4D08E2" w14:textId="77777777" w:rsidR="00484DC0" w:rsidRDefault="00484DC0" w:rsidP="005C032C">
            <w:pPr>
              <w:jc w:val="center"/>
              <w:rPr>
                <w:rFonts w:ascii="GHEA Grapalat" w:hAnsi="GHEA Grapalat" w:cs="Calibri"/>
                <w:sz w:val="20"/>
                <w:lang w:val="en-US"/>
              </w:rPr>
            </w:pPr>
          </w:p>
          <w:p w14:paraId="1848C91A" w14:textId="77777777" w:rsidR="00484DC0" w:rsidRDefault="00484DC0" w:rsidP="005C032C">
            <w:pPr>
              <w:jc w:val="center"/>
              <w:rPr>
                <w:rFonts w:ascii="GHEA Grapalat" w:hAnsi="GHEA Grapalat" w:cs="Calibri"/>
                <w:sz w:val="20"/>
                <w:lang w:val="en-US"/>
              </w:rPr>
            </w:pPr>
          </w:p>
          <w:p w14:paraId="2A5543CA" w14:textId="77777777" w:rsidR="00484DC0" w:rsidRDefault="00484DC0" w:rsidP="005C032C">
            <w:pPr>
              <w:jc w:val="center"/>
              <w:rPr>
                <w:rFonts w:ascii="GHEA Grapalat" w:hAnsi="GHEA Grapalat" w:cs="Calibri"/>
                <w:sz w:val="20"/>
                <w:lang w:val="en-US"/>
              </w:rPr>
            </w:pPr>
          </w:p>
          <w:p w14:paraId="098C1F5F" w14:textId="77777777" w:rsidR="00484DC0" w:rsidRDefault="00484DC0" w:rsidP="005C032C">
            <w:pPr>
              <w:jc w:val="center"/>
              <w:rPr>
                <w:rFonts w:ascii="GHEA Grapalat" w:hAnsi="GHEA Grapalat" w:cs="Calibri"/>
                <w:sz w:val="20"/>
                <w:lang w:val="en-US"/>
              </w:rPr>
            </w:pPr>
          </w:p>
          <w:p w14:paraId="04B378BA" w14:textId="77777777" w:rsidR="00484DC0" w:rsidRDefault="00484DC0" w:rsidP="005C032C">
            <w:pPr>
              <w:jc w:val="center"/>
              <w:rPr>
                <w:rFonts w:ascii="GHEA Grapalat" w:hAnsi="GHEA Grapalat" w:cs="Calibri"/>
                <w:sz w:val="20"/>
                <w:lang w:val="en-US"/>
              </w:rPr>
            </w:pPr>
          </w:p>
          <w:p w14:paraId="36788488" w14:textId="77777777" w:rsidR="00484DC0" w:rsidRDefault="00484DC0" w:rsidP="005C032C">
            <w:pPr>
              <w:jc w:val="center"/>
              <w:rPr>
                <w:rFonts w:ascii="GHEA Grapalat" w:hAnsi="GHEA Grapalat" w:cs="Calibri"/>
                <w:sz w:val="20"/>
                <w:lang w:val="en-US"/>
              </w:rPr>
            </w:pPr>
          </w:p>
          <w:p w14:paraId="6097EC0E" w14:textId="77777777" w:rsidR="00484DC0" w:rsidRDefault="00484DC0" w:rsidP="00484DC0">
            <w:pPr>
              <w:rPr>
                <w:rFonts w:ascii="GHEA Grapalat" w:hAnsi="GHEA Grapalat" w:cs="Calibri"/>
                <w:sz w:val="20"/>
                <w:lang w:val="en-US"/>
              </w:rPr>
            </w:pPr>
          </w:p>
          <w:p w14:paraId="3C50A8CC" w14:textId="77777777" w:rsidR="00484DC0" w:rsidRDefault="00484DC0" w:rsidP="005C032C">
            <w:pPr>
              <w:jc w:val="center"/>
              <w:rPr>
                <w:rFonts w:ascii="GHEA Grapalat" w:hAnsi="GHEA Grapalat" w:cs="Calibri"/>
                <w:sz w:val="20"/>
                <w:lang w:val="en-US"/>
              </w:rPr>
            </w:pPr>
          </w:p>
          <w:p w14:paraId="49A2C46A" w14:textId="7D686170" w:rsidR="00484DC0" w:rsidRPr="00484DC0" w:rsidRDefault="00484DC0" w:rsidP="005C032C">
            <w:pPr>
              <w:jc w:val="center"/>
              <w:rPr>
                <w:rFonts w:ascii="GHEA Grapalat" w:hAnsi="GHEA Grapalat"/>
                <w:sz w:val="20"/>
                <w:lang w:val="en-US"/>
              </w:rPr>
            </w:pPr>
            <w:r>
              <w:rPr>
                <w:rFonts w:ascii="GHEA Grapalat" w:hAnsi="GHEA Grapalat" w:cs="Calibri"/>
                <w:sz w:val="20"/>
                <w:lang w:val="en-US"/>
              </w:rPr>
              <w:t>2</w:t>
            </w:r>
          </w:p>
        </w:tc>
        <w:tc>
          <w:tcPr>
            <w:tcW w:w="1846" w:type="dxa"/>
            <w:vAlign w:val="center"/>
          </w:tcPr>
          <w:p w14:paraId="2997758F" w14:textId="77777777" w:rsidR="00484DC0" w:rsidRDefault="00484DC0" w:rsidP="005C032C">
            <w:pPr>
              <w:rPr>
                <w:rFonts w:ascii="Helvetica" w:hAnsi="Helvetica" w:cs="Helvetica"/>
                <w:color w:val="403931"/>
                <w:sz w:val="20"/>
                <w:szCs w:val="20"/>
                <w:shd w:val="clear" w:color="auto" w:fill="F8F3ED"/>
                <w:lang w:val="en-US"/>
              </w:rPr>
            </w:pPr>
          </w:p>
          <w:p w14:paraId="4D7E0CB5" w14:textId="77777777" w:rsidR="00484DC0" w:rsidRDefault="00484DC0" w:rsidP="005C032C">
            <w:pPr>
              <w:rPr>
                <w:rFonts w:ascii="Helvetica" w:hAnsi="Helvetica" w:cs="Helvetica"/>
                <w:color w:val="403931"/>
                <w:sz w:val="20"/>
                <w:szCs w:val="20"/>
                <w:shd w:val="clear" w:color="auto" w:fill="F8F3ED"/>
              </w:rPr>
            </w:pPr>
          </w:p>
          <w:p w14:paraId="41EB5FF8" w14:textId="77777777" w:rsidR="00484DC0" w:rsidRDefault="00484DC0" w:rsidP="005C032C">
            <w:pPr>
              <w:rPr>
                <w:rFonts w:ascii="Helvetica" w:hAnsi="Helvetica" w:cs="Helvetica"/>
                <w:color w:val="403931"/>
                <w:sz w:val="20"/>
                <w:szCs w:val="20"/>
                <w:shd w:val="clear" w:color="auto" w:fill="F8F3ED"/>
              </w:rPr>
            </w:pPr>
          </w:p>
          <w:p w14:paraId="50F7CDE9" w14:textId="77777777" w:rsidR="00484DC0" w:rsidRDefault="00484DC0" w:rsidP="005C032C">
            <w:pPr>
              <w:rPr>
                <w:rFonts w:ascii="Helvetica" w:hAnsi="Helvetica" w:cs="Helvetica"/>
                <w:color w:val="403931"/>
                <w:sz w:val="20"/>
                <w:szCs w:val="20"/>
                <w:shd w:val="clear" w:color="auto" w:fill="F8F3ED"/>
              </w:rPr>
            </w:pPr>
          </w:p>
          <w:p w14:paraId="4D6FF5E7" w14:textId="7DCD886E" w:rsidR="005C032C" w:rsidRDefault="00484DC0" w:rsidP="005C032C">
            <w:pPr>
              <w:rPr>
                <w:rFonts w:ascii="Helvetica" w:hAnsi="Helvetica" w:cs="Helvetica"/>
                <w:color w:val="403931"/>
                <w:sz w:val="20"/>
                <w:szCs w:val="20"/>
                <w:shd w:val="clear" w:color="auto" w:fill="F8F3ED"/>
                <w:lang w:val="en-US"/>
              </w:rPr>
            </w:pPr>
            <w:r w:rsidRPr="00484DC0">
              <w:rPr>
                <w:rFonts w:ascii="Helvetica" w:hAnsi="Helvetica" w:cs="Helvetica"/>
                <w:color w:val="403931"/>
                <w:sz w:val="20"/>
                <w:szCs w:val="20"/>
                <w:shd w:val="clear" w:color="auto" w:fill="F8F3ED"/>
              </w:rPr>
              <w:t>71351540/501</w:t>
            </w:r>
          </w:p>
          <w:p w14:paraId="492AA182" w14:textId="77777777" w:rsidR="00484DC0" w:rsidRDefault="00484DC0" w:rsidP="005C032C">
            <w:pPr>
              <w:rPr>
                <w:rFonts w:ascii="Helvetica" w:hAnsi="Helvetica" w:cs="Helvetica"/>
                <w:color w:val="403931"/>
                <w:sz w:val="18"/>
                <w:szCs w:val="18"/>
                <w:shd w:val="clear" w:color="auto" w:fill="F8F3ED"/>
                <w:lang w:val="en-US"/>
              </w:rPr>
            </w:pPr>
          </w:p>
          <w:p w14:paraId="4BF2B129" w14:textId="77777777" w:rsidR="00484DC0" w:rsidRDefault="00484DC0" w:rsidP="005C032C">
            <w:pPr>
              <w:rPr>
                <w:rFonts w:ascii="Helvetica" w:hAnsi="Helvetica" w:cs="Helvetica"/>
                <w:color w:val="403931"/>
                <w:sz w:val="18"/>
                <w:szCs w:val="18"/>
                <w:shd w:val="clear" w:color="auto" w:fill="F8F3ED"/>
                <w:lang w:val="en-US"/>
              </w:rPr>
            </w:pPr>
          </w:p>
          <w:p w14:paraId="1E650F56" w14:textId="77777777" w:rsidR="00484DC0" w:rsidRDefault="00484DC0" w:rsidP="005C032C">
            <w:pPr>
              <w:rPr>
                <w:rFonts w:ascii="Helvetica" w:hAnsi="Helvetica" w:cs="Helvetica"/>
                <w:color w:val="403931"/>
                <w:sz w:val="18"/>
                <w:szCs w:val="18"/>
                <w:shd w:val="clear" w:color="auto" w:fill="F8F3ED"/>
                <w:lang w:val="en-US"/>
              </w:rPr>
            </w:pPr>
          </w:p>
          <w:p w14:paraId="6B88197A" w14:textId="77777777" w:rsidR="00484DC0" w:rsidRDefault="00484DC0" w:rsidP="005C032C">
            <w:pPr>
              <w:rPr>
                <w:rFonts w:ascii="Helvetica" w:hAnsi="Helvetica" w:cs="Helvetica"/>
                <w:color w:val="403931"/>
                <w:sz w:val="18"/>
                <w:szCs w:val="18"/>
                <w:shd w:val="clear" w:color="auto" w:fill="F8F3ED"/>
                <w:lang w:val="en-US"/>
              </w:rPr>
            </w:pPr>
          </w:p>
          <w:p w14:paraId="2796056A" w14:textId="77777777" w:rsidR="00484DC0" w:rsidRDefault="00484DC0" w:rsidP="005C032C">
            <w:pPr>
              <w:rPr>
                <w:rFonts w:ascii="Helvetica" w:hAnsi="Helvetica" w:cs="Helvetica"/>
                <w:color w:val="403931"/>
                <w:sz w:val="18"/>
                <w:szCs w:val="18"/>
                <w:shd w:val="clear" w:color="auto" w:fill="F8F3ED"/>
                <w:lang w:val="en-US"/>
              </w:rPr>
            </w:pPr>
          </w:p>
          <w:p w14:paraId="0B3F1B13" w14:textId="77777777" w:rsidR="00484DC0" w:rsidRDefault="00484DC0" w:rsidP="005C032C">
            <w:pPr>
              <w:rPr>
                <w:rFonts w:ascii="Helvetica" w:hAnsi="Helvetica" w:cs="Helvetica"/>
                <w:color w:val="403931"/>
                <w:sz w:val="18"/>
                <w:szCs w:val="18"/>
                <w:shd w:val="clear" w:color="auto" w:fill="F8F3ED"/>
                <w:lang w:val="en-US"/>
              </w:rPr>
            </w:pPr>
          </w:p>
          <w:p w14:paraId="519F4BE8" w14:textId="77777777" w:rsidR="00484DC0" w:rsidRDefault="00484DC0" w:rsidP="005C032C">
            <w:pPr>
              <w:rPr>
                <w:rFonts w:ascii="Helvetica" w:hAnsi="Helvetica" w:cs="Helvetica"/>
                <w:color w:val="403931"/>
                <w:sz w:val="18"/>
                <w:szCs w:val="18"/>
                <w:shd w:val="clear" w:color="auto" w:fill="F8F3ED"/>
                <w:lang w:val="en-US"/>
              </w:rPr>
            </w:pPr>
          </w:p>
          <w:p w14:paraId="32A47B8A" w14:textId="77777777" w:rsidR="00484DC0" w:rsidRDefault="00484DC0" w:rsidP="005C032C">
            <w:pPr>
              <w:rPr>
                <w:rFonts w:ascii="Helvetica" w:hAnsi="Helvetica" w:cs="Helvetica"/>
                <w:color w:val="403931"/>
                <w:sz w:val="18"/>
                <w:szCs w:val="18"/>
                <w:shd w:val="clear" w:color="auto" w:fill="F8F3ED"/>
                <w:lang w:val="en-US"/>
              </w:rPr>
            </w:pPr>
          </w:p>
          <w:p w14:paraId="638C6C19" w14:textId="77777777" w:rsidR="00484DC0" w:rsidRDefault="00484DC0" w:rsidP="005C032C">
            <w:pPr>
              <w:rPr>
                <w:rFonts w:ascii="Helvetica" w:hAnsi="Helvetica" w:cs="Helvetica"/>
                <w:color w:val="403931"/>
                <w:sz w:val="18"/>
                <w:szCs w:val="18"/>
                <w:shd w:val="clear" w:color="auto" w:fill="F8F3ED"/>
                <w:lang w:val="en-US"/>
              </w:rPr>
            </w:pPr>
          </w:p>
          <w:p w14:paraId="52BB1143" w14:textId="77777777" w:rsidR="00484DC0" w:rsidRDefault="00484DC0" w:rsidP="005C032C">
            <w:pPr>
              <w:rPr>
                <w:rFonts w:ascii="Helvetica" w:hAnsi="Helvetica" w:cs="Helvetica"/>
                <w:color w:val="403931"/>
                <w:sz w:val="18"/>
                <w:szCs w:val="18"/>
                <w:shd w:val="clear" w:color="auto" w:fill="F8F3ED"/>
                <w:lang w:val="en-US"/>
              </w:rPr>
            </w:pPr>
          </w:p>
          <w:p w14:paraId="1B4779BE" w14:textId="77777777" w:rsidR="00484DC0" w:rsidRDefault="00484DC0" w:rsidP="005C032C">
            <w:pPr>
              <w:rPr>
                <w:rFonts w:ascii="Helvetica" w:hAnsi="Helvetica" w:cs="Helvetica"/>
                <w:color w:val="403931"/>
                <w:sz w:val="18"/>
                <w:szCs w:val="18"/>
                <w:shd w:val="clear" w:color="auto" w:fill="F8F3ED"/>
                <w:lang w:val="en-US"/>
              </w:rPr>
            </w:pPr>
          </w:p>
          <w:p w14:paraId="0E5A62CB" w14:textId="77777777" w:rsidR="00484DC0" w:rsidRDefault="00484DC0" w:rsidP="005C032C">
            <w:pPr>
              <w:rPr>
                <w:rFonts w:ascii="Helvetica" w:hAnsi="Helvetica" w:cs="Helvetica"/>
                <w:color w:val="403931"/>
                <w:sz w:val="18"/>
                <w:szCs w:val="18"/>
                <w:shd w:val="clear" w:color="auto" w:fill="F8F3ED"/>
                <w:lang w:val="en-US"/>
              </w:rPr>
            </w:pPr>
          </w:p>
          <w:p w14:paraId="7E17CC76" w14:textId="77777777" w:rsidR="00484DC0" w:rsidRDefault="00484DC0" w:rsidP="005C032C">
            <w:pPr>
              <w:rPr>
                <w:rFonts w:ascii="Helvetica" w:hAnsi="Helvetica" w:cs="Helvetica"/>
                <w:color w:val="403931"/>
                <w:sz w:val="18"/>
                <w:szCs w:val="18"/>
                <w:shd w:val="clear" w:color="auto" w:fill="F8F3ED"/>
                <w:lang w:val="en-US"/>
              </w:rPr>
            </w:pPr>
          </w:p>
          <w:p w14:paraId="48F0497E" w14:textId="77777777" w:rsidR="00484DC0" w:rsidRDefault="00484DC0" w:rsidP="005C032C">
            <w:pPr>
              <w:rPr>
                <w:rFonts w:ascii="Helvetica" w:hAnsi="Helvetica" w:cs="Helvetica"/>
                <w:color w:val="403931"/>
                <w:sz w:val="18"/>
                <w:szCs w:val="18"/>
                <w:shd w:val="clear" w:color="auto" w:fill="F8F3ED"/>
                <w:lang w:val="en-US"/>
              </w:rPr>
            </w:pPr>
          </w:p>
          <w:p w14:paraId="45CED2BF" w14:textId="77777777" w:rsidR="00484DC0" w:rsidRDefault="00484DC0" w:rsidP="005C032C">
            <w:pPr>
              <w:rPr>
                <w:rFonts w:ascii="GHEA Grapalat" w:hAnsi="GHEA Grapalat"/>
                <w:sz w:val="18"/>
                <w:szCs w:val="18"/>
                <w:lang w:val="en-US"/>
              </w:rPr>
            </w:pPr>
          </w:p>
          <w:p w14:paraId="52385AD5" w14:textId="77777777" w:rsidR="00484DC0" w:rsidRDefault="00484DC0" w:rsidP="005C032C">
            <w:pPr>
              <w:rPr>
                <w:rFonts w:ascii="GHEA Grapalat" w:hAnsi="GHEA Grapalat"/>
                <w:sz w:val="18"/>
                <w:szCs w:val="18"/>
                <w:lang w:val="en-US"/>
              </w:rPr>
            </w:pPr>
          </w:p>
          <w:p w14:paraId="70163C31" w14:textId="77777777" w:rsidR="00484DC0" w:rsidRDefault="00484DC0" w:rsidP="005C032C">
            <w:pPr>
              <w:rPr>
                <w:rFonts w:ascii="GHEA Grapalat" w:hAnsi="GHEA Grapalat"/>
                <w:sz w:val="18"/>
                <w:szCs w:val="18"/>
                <w:lang w:val="en-US"/>
              </w:rPr>
            </w:pPr>
          </w:p>
          <w:p w14:paraId="247EC07E" w14:textId="77777777" w:rsidR="00484DC0" w:rsidRDefault="00484DC0" w:rsidP="005C032C">
            <w:pPr>
              <w:rPr>
                <w:rFonts w:ascii="GHEA Grapalat" w:hAnsi="GHEA Grapalat"/>
                <w:sz w:val="18"/>
                <w:szCs w:val="18"/>
                <w:lang w:val="en-US"/>
              </w:rPr>
            </w:pPr>
          </w:p>
          <w:p w14:paraId="22315B92" w14:textId="77777777" w:rsidR="00484DC0" w:rsidRDefault="00484DC0" w:rsidP="005C032C">
            <w:pPr>
              <w:rPr>
                <w:rFonts w:ascii="GHEA Grapalat" w:hAnsi="GHEA Grapalat"/>
                <w:sz w:val="18"/>
                <w:szCs w:val="18"/>
                <w:lang w:val="en-US"/>
              </w:rPr>
            </w:pPr>
          </w:p>
          <w:p w14:paraId="46F6AC5B" w14:textId="77777777" w:rsidR="00484DC0" w:rsidRDefault="00484DC0" w:rsidP="005C032C">
            <w:pPr>
              <w:rPr>
                <w:rFonts w:ascii="GHEA Grapalat" w:hAnsi="GHEA Grapalat"/>
                <w:sz w:val="18"/>
                <w:szCs w:val="18"/>
                <w:lang w:val="en-US"/>
              </w:rPr>
            </w:pPr>
          </w:p>
          <w:p w14:paraId="0455EE2E" w14:textId="703DF454" w:rsidR="00484DC0" w:rsidRPr="00484DC0" w:rsidRDefault="00484DC0" w:rsidP="005C032C">
            <w:pPr>
              <w:rPr>
                <w:rFonts w:ascii="GHEA Grapalat" w:hAnsi="GHEA Grapalat"/>
                <w:sz w:val="18"/>
                <w:szCs w:val="18"/>
                <w:lang w:val="en-US"/>
              </w:rPr>
            </w:pPr>
            <w:r w:rsidRPr="00484DC0">
              <w:rPr>
                <w:rFonts w:ascii="GHEA Grapalat" w:hAnsi="GHEA Grapalat"/>
                <w:sz w:val="18"/>
                <w:szCs w:val="18"/>
                <w:lang w:val="en-US"/>
              </w:rPr>
              <w:t>71351540/50</w:t>
            </w:r>
            <w:r>
              <w:rPr>
                <w:rFonts w:ascii="GHEA Grapalat" w:hAnsi="GHEA Grapalat"/>
                <w:sz w:val="18"/>
                <w:szCs w:val="18"/>
                <w:lang w:val="en-US"/>
              </w:rPr>
              <w:t>6</w:t>
            </w:r>
          </w:p>
        </w:tc>
        <w:tc>
          <w:tcPr>
            <w:tcW w:w="4657" w:type="dxa"/>
          </w:tcPr>
          <w:p w14:paraId="2CA0C139"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lastRenderedPageBreak/>
              <w:t>Техническое описание</w:t>
            </w:r>
          </w:p>
          <w:p w14:paraId="2E216C7E"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Общих требований к обслуживанию:</w:t>
            </w:r>
          </w:p>
          <w:p w14:paraId="534BEDDF"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w:t>
            </w:r>
            <w:r w:rsidRPr="00484DC0">
              <w:rPr>
                <w:rFonts w:ascii="GHEA Grapalat" w:hAnsi="GHEA Grapalat"/>
                <w:iCs/>
                <w:sz w:val="18"/>
                <w:szCs w:val="18"/>
                <w:lang w:val="hy-AM"/>
              </w:rPr>
              <w:lastRenderedPageBreak/>
              <w:t>особенностями и   другими договорными документами.</w:t>
            </w:r>
          </w:p>
          <w:p w14:paraId="22F16485"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21AA1A5C"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3. Основными обязанностями исполнителя технического надзора  являются:</w:t>
            </w:r>
          </w:p>
          <w:p w14:paraId="15C1FF4F"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периодически фотографировать состояние объекта строительства от начала до конца строительства;</w:t>
            </w:r>
          </w:p>
          <w:p w14:paraId="4E6C42E7"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обеспечить соответствие  выполняемых  работ  условиям контрактного соглашения, строительным нормам и правилам,</w:t>
            </w:r>
          </w:p>
          <w:p w14:paraId="2A4F8384"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4775327F"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проверять и утверждать рабочие и исполнительные документы, подготовленные Подрядчиком,</w:t>
            </w:r>
          </w:p>
          <w:p w14:paraId="761F2047"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23264472"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E1C9E9C"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AFD8E4D"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xml:space="preserve">• проводить ежедневный контроль качества и количественную проверку (осуществляя </w:t>
            </w:r>
            <w:r w:rsidRPr="00484DC0">
              <w:rPr>
                <w:rFonts w:ascii="GHEA Grapalat" w:hAnsi="GHEA Grapalat"/>
                <w:iCs/>
                <w:sz w:val="18"/>
                <w:szCs w:val="18"/>
                <w:lang w:val="hy-AM"/>
              </w:rPr>
              <w:lastRenderedPageBreak/>
              <w:t>соответствующие записи в журнале), необходимые проверки работ, 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p>
          <w:p w14:paraId="6C4912AF"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A5EC75F"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311374D5"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проводить измерения объемов работ и участвовать в составлении и утверждении исполнительных документов,</w:t>
            </w:r>
          </w:p>
          <w:p w14:paraId="5275E9BE"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094FA1D"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измерить работы, которые должны быть выполнены по указанию Заказчика.</w:t>
            </w:r>
          </w:p>
          <w:p w14:paraId="3E4BE714"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00ECBB1E"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Требования к отчетности:</w:t>
            </w:r>
          </w:p>
          <w:p w14:paraId="14D32101"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02A5D233"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xml:space="preserve">Окончательный отчет должен включать копии следующих документов: окончательные </w:t>
            </w:r>
            <w:r w:rsidRPr="00484DC0">
              <w:rPr>
                <w:rFonts w:ascii="GHEA Grapalat" w:hAnsi="GHEA Grapalat"/>
                <w:iCs/>
                <w:sz w:val="18"/>
                <w:szCs w:val="18"/>
                <w:lang w:val="hy-AM"/>
              </w:rPr>
              <w:lastRenderedPageBreak/>
              <w:t>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2E7D9B4C" w14:textId="77777777" w:rsidR="00484DC0" w:rsidRP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5B72C34C" w14:textId="77777777" w:rsidR="00484DC0" w:rsidRDefault="00484DC0" w:rsidP="00484DC0">
            <w:pPr>
              <w:jc w:val="both"/>
              <w:rPr>
                <w:rFonts w:ascii="GHEA Grapalat" w:hAnsi="GHEA Grapalat"/>
                <w:iCs/>
                <w:sz w:val="18"/>
                <w:szCs w:val="18"/>
                <w:lang w:val="hy-AM"/>
              </w:rPr>
            </w:pPr>
            <w:r w:rsidRPr="00484DC0">
              <w:rPr>
                <w:rFonts w:ascii="GHEA Grapalat" w:hAnsi="GHEA Grapalat"/>
                <w:iCs/>
                <w:sz w:val="18"/>
                <w:szCs w:val="18"/>
                <w:lang w:val="hy-AM"/>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w:t>
            </w:r>
          </w:p>
          <w:p w14:paraId="23BB8D9D" w14:textId="25A8E555" w:rsidR="00484DC0" w:rsidRPr="00484DC0" w:rsidRDefault="00484DC0" w:rsidP="00484DC0">
            <w:pPr>
              <w:jc w:val="both"/>
              <w:rPr>
                <w:rFonts w:ascii="GHEA Grapalat" w:hAnsi="GHEA Grapalat"/>
                <w:b/>
                <w:bCs/>
                <w:iCs/>
                <w:sz w:val="18"/>
                <w:szCs w:val="18"/>
                <w:lang w:val="hy-AM"/>
              </w:rPr>
            </w:pPr>
            <w:r w:rsidRPr="00484DC0">
              <w:rPr>
                <w:rFonts w:ascii="GHEA Grapalat" w:hAnsi="GHEA Grapalat"/>
                <w:iCs/>
                <w:sz w:val="18"/>
                <w:szCs w:val="18"/>
                <w:lang w:val="hy-AM"/>
              </w:rPr>
              <w:t xml:space="preserve"> </w:t>
            </w:r>
            <w:r w:rsidRPr="00484DC0">
              <w:rPr>
                <w:rFonts w:ascii="GHEA Grapalat" w:hAnsi="GHEA Grapalat"/>
                <w:b/>
                <w:bCs/>
                <w:iCs/>
                <w:sz w:val="18"/>
                <w:szCs w:val="18"/>
                <w:lang w:val="hy-AM"/>
              </w:rPr>
              <w:t>Для оказания консультационных услуг необходима лицензия 2 класса технического контроля качества строительства.</w:t>
            </w:r>
          </w:p>
          <w:p w14:paraId="47AE19A5" w14:textId="6D348E72" w:rsidR="005C032C" w:rsidRPr="00A54A8D" w:rsidRDefault="00484DC0" w:rsidP="00484DC0">
            <w:pPr>
              <w:widowControl w:val="0"/>
              <w:spacing w:after="120"/>
              <w:jc w:val="both"/>
              <w:rPr>
                <w:rFonts w:ascii="GHEA Grapalat" w:hAnsi="GHEA Grapalat"/>
                <w:sz w:val="18"/>
                <w:szCs w:val="18"/>
                <w:lang w:val="hy-AM"/>
              </w:rPr>
            </w:pPr>
            <w:r w:rsidRPr="00484DC0">
              <w:rPr>
                <w:rFonts w:ascii="GHEA Grapalat" w:hAnsi="GHEA Grapalat"/>
                <w:b/>
                <w:bCs/>
                <w:iCs/>
                <w:sz w:val="18"/>
                <w:szCs w:val="18"/>
                <w:lang w:val="hy-AM"/>
              </w:rPr>
              <w:t>Вкладка «Лицензия»: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367D454" w14:textId="77777777" w:rsidR="00484DC0" w:rsidRPr="00A34B07" w:rsidRDefault="00484DC0" w:rsidP="005C032C">
            <w:pPr>
              <w:widowControl w:val="0"/>
              <w:spacing w:after="120"/>
              <w:jc w:val="center"/>
              <w:rPr>
                <w:rFonts w:ascii="GHEA Grapalat" w:hAnsi="GHEA Grapalat"/>
                <w:sz w:val="20"/>
              </w:rPr>
            </w:pPr>
          </w:p>
          <w:p w14:paraId="2D31F414" w14:textId="77777777" w:rsidR="00484DC0" w:rsidRDefault="00484DC0" w:rsidP="005C032C">
            <w:pPr>
              <w:widowControl w:val="0"/>
              <w:spacing w:after="120"/>
              <w:jc w:val="center"/>
              <w:rPr>
                <w:rFonts w:ascii="GHEA Grapalat" w:hAnsi="GHEA Grapalat"/>
                <w:sz w:val="20"/>
              </w:rPr>
            </w:pPr>
          </w:p>
          <w:p w14:paraId="3D6772BB" w14:textId="714989A2" w:rsidR="005C032C" w:rsidRDefault="00484DC0" w:rsidP="005C032C">
            <w:pPr>
              <w:widowControl w:val="0"/>
              <w:spacing w:after="120"/>
              <w:jc w:val="center"/>
              <w:rPr>
                <w:rFonts w:ascii="GHEA Grapalat" w:hAnsi="GHEA Grapalat"/>
                <w:sz w:val="20"/>
                <w:lang w:val="en-US"/>
              </w:rPr>
            </w:pPr>
            <w:r w:rsidRPr="00A54A8D">
              <w:rPr>
                <w:rFonts w:ascii="GHEA Grapalat" w:hAnsi="GHEA Grapalat"/>
                <w:sz w:val="20"/>
              </w:rPr>
              <w:t>Д</w:t>
            </w:r>
            <w:r w:rsidR="005C032C" w:rsidRPr="00A54A8D">
              <w:rPr>
                <w:rFonts w:ascii="GHEA Grapalat" w:hAnsi="GHEA Grapalat"/>
                <w:sz w:val="20"/>
              </w:rPr>
              <w:t>рам</w:t>
            </w:r>
          </w:p>
          <w:p w14:paraId="44C5C0E4" w14:textId="77777777" w:rsidR="00484DC0" w:rsidRDefault="00484DC0" w:rsidP="005C032C">
            <w:pPr>
              <w:widowControl w:val="0"/>
              <w:spacing w:after="120"/>
              <w:jc w:val="center"/>
              <w:rPr>
                <w:rFonts w:ascii="GHEA Grapalat" w:hAnsi="GHEA Grapalat"/>
                <w:sz w:val="20"/>
                <w:lang w:val="en-US"/>
              </w:rPr>
            </w:pPr>
          </w:p>
          <w:p w14:paraId="34831E09" w14:textId="77777777" w:rsidR="00484DC0" w:rsidRDefault="00484DC0" w:rsidP="005C032C">
            <w:pPr>
              <w:widowControl w:val="0"/>
              <w:spacing w:after="120"/>
              <w:jc w:val="center"/>
              <w:rPr>
                <w:rFonts w:ascii="GHEA Grapalat" w:hAnsi="GHEA Grapalat"/>
                <w:sz w:val="20"/>
                <w:lang w:val="en-US"/>
              </w:rPr>
            </w:pPr>
          </w:p>
          <w:p w14:paraId="724936D8" w14:textId="77777777" w:rsidR="00484DC0" w:rsidRDefault="00484DC0" w:rsidP="005C032C">
            <w:pPr>
              <w:widowControl w:val="0"/>
              <w:spacing w:after="120"/>
              <w:jc w:val="center"/>
              <w:rPr>
                <w:rFonts w:ascii="GHEA Grapalat" w:hAnsi="GHEA Grapalat"/>
                <w:sz w:val="20"/>
                <w:lang w:val="en-US"/>
              </w:rPr>
            </w:pPr>
          </w:p>
          <w:p w14:paraId="486AEA2E" w14:textId="77777777" w:rsidR="00484DC0" w:rsidRDefault="00484DC0" w:rsidP="005C032C">
            <w:pPr>
              <w:widowControl w:val="0"/>
              <w:spacing w:after="120"/>
              <w:jc w:val="center"/>
              <w:rPr>
                <w:rFonts w:ascii="GHEA Grapalat" w:hAnsi="GHEA Grapalat"/>
                <w:sz w:val="20"/>
                <w:lang w:val="en-US"/>
              </w:rPr>
            </w:pPr>
          </w:p>
          <w:p w14:paraId="40DC6B65" w14:textId="77777777" w:rsidR="00484DC0" w:rsidRDefault="00484DC0" w:rsidP="005C032C">
            <w:pPr>
              <w:widowControl w:val="0"/>
              <w:spacing w:after="120"/>
              <w:jc w:val="center"/>
              <w:rPr>
                <w:rFonts w:ascii="GHEA Grapalat" w:hAnsi="GHEA Grapalat"/>
                <w:sz w:val="20"/>
                <w:lang w:val="en-US"/>
              </w:rPr>
            </w:pPr>
          </w:p>
          <w:p w14:paraId="175E521E" w14:textId="77777777" w:rsidR="00484DC0" w:rsidRDefault="00484DC0" w:rsidP="005C032C">
            <w:pPr>
              <w:widowControl w:val="0"/>
              <w:spacing w:after="120"/>
              <w:jc w:val="center"/>
              <w:rPr>
                <w:rFonts w:ascii="GHEA Grapalat" w:hAnsi="GHEA Grapalat"/>
                <w:sz w:val="20"/>
                <w:lang w:val="en-US"/>
              </w:rPr>
            </w:pPr>
          </w:p>
          <w:p w14:paraId="2924EC1D" w14:textId="77777777" w:rsidR="00484DC0" w:rsidRDefault="00484DC0" w:rsidP="005C032C">
            <w:pPr>
              <w:widowControl w:val="0"/>
              <w:spacing w:after="120"/>
              <w:jc w:val="center"/>
              <w:rPr>
                <w:rFonts w:ascii="GHEA Grapalat" w:hAnsi="GHEA Grapalat"/>
                <w:sz w:val="20"/>
                <w:lang w:val="en-US"/>
              </w:rPr>
            </w:pPr>
          </w:p>
          <w:p w14:paraId="2216A984" w14:textId="77777777" w:rsidR="00484DC0" w:rsidRDefault="00484DC0" w:rsidP="005C032C">
            <w:pPr>
              <w:widowControl w:val="0"/>
              <w:spacing w:after="120"/>
              <w:jc w:val="center"/>
              <w:rPr>
                <w:rFonts w:ascii="GHEA Grapalat" w:hAnsi="GHEA Grapalat"/>
                <w:sz w:val="20"/>
                <w:lang w:val="en-US"/>
              </w:rPr>
            </w:pPr>
          </w:p>
          <w:p w14:paraId="5E796519" w14:textId="77777777" w:rsidR="00484DC0" w:rsidRDefault="00484DC0" w:rsidP="005C032C">
            <w:pPr>
              <w:widowControl w:val="0"/>
              <w:spacing w:after="120"/>
              <w:jc w:val="center"/>
              <w:rPr>
                <w:rFonts w:ascii="GHEA Grapalat" w:hAnsi="GHEA Grapalat"/>
                <w:sz w:val="20"/>
                <w:lang w:val="en-US"/>
              </w:rPr>
            </w:pPr>
          </w:p>
          <w:p w14:paraId="0E133B22" w14:textId="77777777" w:rsidR="00484DC0" w:rsidRDefault="00484DC0" w:rsidP="005C032C">
            <w:pPr>
              <w:widowControl w:val="0"/>
              <w:spacing w:after="120"/>
              <w:jc w:val="center"/>
              <w:rPr>
                <w:rFonts w:ascii="GHEA Grapalat" w:hAnsi="GHEA Grapalat"/>
                <w:sz w:val="20"/>
                <w:lang w:val="en-US"/>
              </w:rPr>
            </w:pPr>
          </w:p>
          <w:p w14:paraId="5A024131" w14:textId="77777777" w:rsidR="00484DC0" w:rsidRDefault="00484DC0" w:rsidP="00484DC0">
            <w:pPr>
              <w:widowControl w:val="0"/>
              <w:spacing w:after="120"/>
              <w:jc w:val="center"/>
              <w:rPr>
                <w:rFonts w:ascii="GHEA Grapalat" w:hAnsi="GHEA Grapalat"/>
                <w:sz w:val="20"/>
                <w:lang w:val="en-US"/>
              </w:rPr>
            </w:pPr>
            <w:r w:rsidRPr="00A54A8D">
              <w:rPr>
                <w:rFonts w:ascii="GHEA Grapalat" w:hAnsi="GHEA Grapalat"/>
                <w:sz w:val="20"/>
              </w:rPr>
              <w:t>Драм</w:t>
            </w:r>
          </w:p>
          <w:p w14:paraId="1F2CBDC3" w14:textId="77777777" w:rsidR="00484DC0" w:rsidRDefault="00484DC0" w:rsidP="00484DC0">
            <w:pPr>
              <w:widowControl w:val="0"/>
              <w:spacing w:after="120"/>
              <w:rPr>
                <w:rFonts w:ascii="GHEA Grapalat" w:hAnsi="GHEA Grapalat"/>
                <w:sz w:val="20"/>
                <w:lang w:val="en-US"/>
              </w:rPr>
            </w:pPr>
          </w:p>
          <w:p w14:paraId="7D1AA5C8" w14:textId="77777777" w:rsidR="00484DC0" w:rsidRPr="00484DC0" w:rsidRDefault="00484DC0" w:rsidP="00484DC0">
            <w:pPr>
              <w:widowControl w:val="0"/>
              <w:spacing w:after="120"/>
              <w:rPr>
                <w:rFonts w:ascii="GHEA Grapalat" w:hAnsi="GHEA Grapalat"/>
                <w:sz w:val="20"/>
                <w:lang w:val="en-US"/>
              </w:rPr>
            </w:pP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5C032C" w:rsidRPr="00A54A8D" w:rsidRDefault="005C032C" w:rsidP="005C032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376131E7" w14:textId="77777777" w:rsidR="00484DC0" w:rsidRDefault="00484DC0" w:rsidP="005C032C">
            <w:pPr>
              <w:widowControl w:val="0"/>
              <w:spacing w:after="120"/>
              <w:jc w:val="center"/>
              <w:rPr>
                <w:rFonts w:ascii="GHEA Grapalat" w:hAnsi="GHEA Grapalat"/>
                <w:sz w:val="20"/>
                <w:lang w:val="en-US"/>
              </w:rPr>
            </w:pPr>
          </w:p>
          <w:p w14:paraId="4E86A693" w14:textId="77777777" w:rsidR="00484DC0" w:rsidRDefault="00484DC0" w:rsidP="005C032C">
            <w:pPr>
              <w:widowControl w:val="0"/>
              <w:spacing w:after="120"/>
              <w:jc w:val="center"/>
              <w:rPr>
                <w:rFonts w:ascii="GHEA Grapalat" w:hAnsi="GHEA Grapalat"/>
                <w:sz w:val="20"/>
              </w:rPr>
            </w:pPr>
          </w:p>
          <w:p w14:paraId="3176DCBA" w14:textId="26C429DC" w:rsidR="005C032C" w:rsidRDefault="005C032C" w:rsidP="005C032C">
            <w:pPr>
              <w:widowControl w:val="0"/>
              <w:spacing w:after="120"/>
              <w:jc w:val="center"/>
              <w:rPr>
                <w:rFonts w:ascii="GHEA Grapalat" w:hAnsi="GHEA Grapalat"/>
                <w:sz w:val="20"/>
                <w:lang w:val="en-US"/>
              </w:rPr>
            </w:pPr>
            <w:r w:rsidRPr="00A54A8D">
              <w:rPr>
                <w:rFonts w:ascii="GHEA Grapalat" w:hAnsi="GHEA Grapalat"/>
                <w:sz w:val="20"/>
              </w:rPr>
              <w:t>1</w:t>
            </w:r>
          </w:p>
          <w:p w14:paraId="3C0EA1FE" w14:textId="77777777" w:rsidR="00484DC0" w:rsidRDefault="00484DC0" w:rsidP="005C032C">
            <w:pPr>
              <w:widowControl w:val="0"/>
              <w:spacing w:after="120"/>
              <w:jc w:val="center"/>
              <w:rPr>
                <w:rFonts w:ascii="GHEA Grapalat" w:hAnsi="GHEA Grapalat"/>
                <w:sz w:val="20"/>
                <w:lang w:val="en-US"/>
              </w:rPr>
            </w:pPr>
          </w:p>
          <w:p w14:paraId="1FD64780" w14:textId="77777777" w:rsidR="00484DC0" w:rsidRDefault="00484DC0" w:rsidP="005C032C">
            <w:pPr>
              <w:widowControl w:val="0"/>
              <w:spacing w:after="120"/>
              <w:jc w:val="center"/>
              <w:rPr>
                <w:rFonts w:ascii="GHEA Grapalat" w:hAnsi="GHEA Grapalat"/>
                <w:sz w:val="20"/>
                <w:lang w:val="en-US"/>
              </w:rPr>
            </w:pPr>
          </w:p>
          <w:p w14:paraId="5F4B1CA9" w14:textId="77777777" w:rsidR="00484DC0" w:rsidRDefault="00484DC0" w:rsidP="005C032C">
            <w:pPr>
              <w:widowControl w:val="0"/>
              <w:spacing w:after="120"/>
              <w:jc w:val="center"/>
              <w:rPr>
                <w:rFonts w:ascii="GHEA Grapalat" w:hAnsi="GHEA Grapalat"/>
                <w:sz w:val="20"/>
                <w:lang w:val="en-US"/>
              </w:rPr>
            </w:pPr>
          </w:p>
          <w:p w14:paraId="4BBD2AAD" w14:textId="77777777" w:rsidR="00484DC0" w:rsidRDefault="00484DC0" w:rsidP="005C032C">
            <w:pPr>
              <w:widowControl w:val="0"/>
              <w:spacing w:after="120"/>
              <w:jc w:val="center"/>
              <w:rPr>
                <w:rFonts w:ascii="GHEA Grapalat" w:hAnsi="GHEA Grapalat"/>
                <w:sz w:val="20"/>
                <w:lang w:val="en-US"/>
              </w:rPr>
            </w:pPr>
          </w:p>
          <w:p w14:paraId="2FFDD00A" w14:textId="77777777" w:rsidR="00484DC0" w:rsidRDefault="00484DC0" w:rsidP="005C032C">
            <w:pPr>
              <w:widowControl w:val="0"/>
              <w:spacing w:after="120"/>
              <w:jc w:val="center"/>
              <w:rPr>
                <w:rFonts w:ascii="GHEA Grapalat" w:hAnsi="GHEA Grapalat"/>
                <w:sz w:val="20"/>
                <w:lang w:val="en-US"/>
              </w:rPr>
            </w:pPr>
          </w:p>
          <w:p w14:paraId="519D160B" w14:textId="77777777" w:rsidR="00484DC0" w:rsidRDefault="00484DC0" w:rsidP="005C032C">
            <w:pPr>
              <w:widowControl w:val="0"/>
              <w:spacing w:after="120"/>
              <w:jc w:val="center"/>
              <w:rPr>
                <w:rFonts w:ascii="GHEA Grapalat" w:hAnsi="GHEA Grapalat"/>
                <w:sz w:val="20"/>
                <w:lang w:val="en-US"/>
              </w:rPr>
            </w:pPr>
          </w:p>
          <w:p w14:paraId="0CF39706" w14:textId="77777777" w:rsidR="00484DC0" w:rsidRDefault="00484DC0" w:rsidP="005C032C">
            <w:pPr>
              <w:widowControl w:val="0"/>
              <w:spacing w:after="120"/>
              <w:jc w:val="center"/>
              <w:rPr>
                <w:rFonts w:ascii="GHEA Grapalat" w:hAnsi="GHEA Grapalat"/>
                <w:sz w:val="20"/>
                <w:lang w:val="en-US"/>
              </w:rPr>
            </w:pPr>
          </w:p>
          <w:p w14:paraId="1D5E3028" w14:textId="77777777" w:rsidR="00484DC0" w:rsidRDefault="00484DC0" w:rsidP="005C032C">
            <w:pPr>
              <w:widowControl w:val="0"/>
              <w:spacing w:after="120"/>
              <w:jc w:val="center"/>
              <w:rPr>
                <w:rFonts w:ascii="GHEA Grapalat" w:hAnsi="GHEA Grapalat"/>
                <w:sz w:val="20"/>
                <w:lang w:val="en-US"/>
              </w:rPr>
            </w:pPr>
          </w:p>
          <w:p w14:paraId="2098ED8A" w14:textId="77777777" w:rsidR="00484DC0" w:rsidRDefault="00484DC0" w:rsidP="005C032C">
            <w:pPr>
              <w:widowControl w:val="0"/>
              <w:spacing w:after="120"/>
              <w:jc w:val="center"/>
              <w:rPr>
                <w:rFonts w:ascii="GHEA Grapalat" w:hAnsi="GHEA Grapalat"/>
                <w:sz w:val="20"/>
                <w:lang w:val="en-US"/>
              </w:rPr>
            </w:pPr>
          </w:p>
          <w:p w14:paraId="3C81C6AC" w14:textId="77777777" w:rsidR="00484DC0" w:rsidRDefault="00484DC0" w:rsidP="005C032C">
            <w:pPr>
              <w:widowControl w:val="0"/>
              <w:spacing w:after="120"/>
              <w:jc w:val="center"/>
              <w:rPr>
                <w:rFonts w:ascii="GHEA Grapalat" w:hAnsi="GHEA Grapalat"/>
                <w:sz w:val="20"/>
                <w:lang w:val="en-US"/>
              </w:rPr>
            </w:pPr>
          </w:p>
          <w:p w14:paraId="50D737A9" w14:textId="24A97103" w:rsidR="00484DC0" w:rsidRDefault="00484DC0" w:rsidP="00484DC0">
            <w:pPr>
              <w:widowControl w:val="0"/>
              <w:spacing w:after="120"/>
              <w:rPr>
                <w:rFonts w:ascii="GHEA Grapalat" w:hAnsi="GHEA Grapalat"/>
                <w:sz w:val="20"/>
                <w:lang w:val="en-US"/>
              </w:rPr>
            </w:pPr>
            <w:r>
              <w:rPr>
                <w:rFonts w:ascii="GHEA Grapalat" w:hAnsi="GHEA Grapalat"/>
                <w:sz w:val="20"/>
                <w:lang w:val="en-US"/>
              </w:rPr>
              <w:t xml:space="preserve">   1</w:t>
            </w:r>
          </w:p>
          <w:p w14:paraId="0A95DC2F" w14:textId="77777777" w:rsidR="00484DC0" w:rsidRDefault="00484DC0" w:rsidP="005C032C">
            <w:pPr>
              <w:widowControl w:val="0"/>
              <w:spacing w:after="120"/>
              <w:jc w:val="center"/>
              <w:rPr>
                <w:rFonts w:ascii="GHEA Grapalat" w:hAnsi="GHEA Grapalat"/>
                <w:sz w:val="20"/>
                <w:lang w:val="en-US"/>
              </w:rPr>
            </w:pPr>
          </w:p>
          <w:p w14:paraId="7874DF6C" w14:textId="77777777" w:rsidR="00484DC0" w:rsidRDefault="00484DC0" w:rsidP="005C032C">
            <w:pPr>
              <w:widowControl w:val="0"/>
              <w:spacing w:after="120"/>
              <w:jc w:val="center"/>
              <w:rPr>
                <w:rFonts w:ascii="GHEA Grapalat" w:hAnsi="GHEA Grapalat"/>
                <w:sz w:val="20"/>
                <w:lang w:val="en-US"/>
              </w:rPr>
            </w:pPr>
          </w:p>
          <w:p w14:paraId="07FDBA18" w14:textId="77777777" w:rsidR="00484DC0" w:rsidRDefault="00484DC0" w:rsidP="005C032C">
            <w:pPr>
              <w:widowControl w:val="0"/>
              <w:spacing w:after="120"/>
              <w:jc w:val="center"/>
              <w:rPr>
                <w:rFonts w:ascii="GHEA Grapalat" w:hAnsi="GHEA Grapalat"/>
                <w:sz w:val="20"/>
                <w:lang w:val="en-US"/>
              </w:rPr>
            </w:pPr>
          </w:p>
          <w:p w14:paraId="58962E6D" w14:textId="77777777" w:rsidR="00484DC0" w:rsidRPr="00484DC0" w:rsidRDefault="00484DC0" w:rsidP="005C032C">
            <w:pPr>
              <w:widowControl w:val="0"/>
              <w:spacing w:after="120"/>
              <w:jc w:val="center"/>
              <w:rPr>
                <w:rFonts w:ascii="GHEA Grapalat" w:hAnsi="GHEA Grapalat"/>
                <w:sz w:val="20"/>
                <w:lang w:val="en-US"/>
              </w:rPr>
            </w:pPr>
          </w:p>
        </w:tc>
        <w:tc>
          <w:tcPr>
            <w:tcW w:w="1985" w:type="dxa"/>
            <w:tcBorders>
              <w:top w:val="single" w:sz="4" w:space="0" w:color="auto"/>
              <w:left w:val="single" w:sz="4" w:space="0" w:color="auto"/>
              <w:bottom w:val="single" w:sz="4" w:space="0" w:color="auto"/>
              <w:right w:val="single" w:sz="4" w:space="0" w:color="auto"/>
            </w:tcBorders>
            <w:vAlign w:val="center"/>
          </w:tcPr>
          <w:p w14:paraId="67DE885C" w14:textId="77777777" w:rsidR="005C032C" w:rsidRPr="00A34B07" w:rsidRDefault="00140209" w:rsidP="005C032C">
            <w:pPr>
              <w:widowControl w:val="0"/>
              <w:spacing w:after="120"/>
              <w:jc w:val="center"/>
              <w:rPr>
                <w:rFonts w:ascii="GHEA Grapalat" w:eastAsia="Calibri" w:hAnsi="GHEA Grapalat" w:cs="Calibri"/>
                <w:sz w:val="18"/>
                <w:szCs w:val="18"/>
              </w:rPr>
            </w:pPr>
            <w:r w:rsidRPr="00140209">
              <w:rPr>
                <w:rFonts w:ascii="GHEA Grapalat" w:eastAsia="Calibri" w:hAnsi="GHEA Grapalat" w:cs="Calibri"/>
                <w:sz w:val="18"/>
                <w:szCs w:val="18"/>
              </w:rPr>
              <w:lastRenderedPageBreak/>
              <w:t>Административный район Ачапняк                                                                                                                                                                                                                                                                                                                                                                                                                                                                                     улицы Арзуманяна, Маргаряна, Башинджагяна и кварталы Норашен, Назарбекян.</w:t>
            </w:r>
          </w:p>
          <w:p w14:paraId="3A5E60C2"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54606512"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03C6A40B"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0B22E64C"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20DCA0C6"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531CC8A4"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41ED5B78"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6F79F0F9"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10772DF0" w14:textId="77777777" w:rsidR="00140209" w:rsidRPr="00A34B07" w:rsidRDefault="00140209" w:rsidP="005C032C">
            <w:pPr>
              <w:widowControl w:val="0"/>
              <w:spacing w:after="120"/>
              <w:jc w:val="center"/>
              <w:rPr>
                <w:rFonts w:ascii="GHEA Grapalat" w:eastAsia="Calibri" w:hAnsi="GHEA Grapalat" w:cs="Calibri"/>
                <w:color w:val="000000"/>
                <w:sz w:val="16"/>
                <w:szCs w:val="16"/>
              </w:rPr>
            </w:pPr>
          </w:p>
          <w:p w14:paraId="6E987403" w14:textId="77777777" w:rsidR="00140209" w:rsidRPr="00140209" w:rsidRDefault="00140209" w:rsidP="00140209">
            <w:pPr>
              <w:widowControl w:val="0"/>
              <w:spacing w:after="120"/>
              <w:jc w:val="center"/>
              <w:rPr>
                <w:rFonts w:ascii="GHEA Grapalat" w:hAnsi="GHEA Grapalat" w:cs="Calibri"/>
                <w:color w:val="000000"/>
                <w:sz w:val="16"/>
                <w:szCs w:val="16"/>
              </w:rPr>
            </w:pPr>
            <w:r w:rsidRPr="00140209">
              <w:rPr>
                <w:rFonts w:ascii="GHEA Grapalat" w:hAnsi="GHEA Grapalat" w:cs="Calibri"/>
                <w:color w:val="000000"/>
                <w:sz w:val="16"/>
                <w:szCs w:val="16"/>
              </w:rPr>
              <w:t xml:space="preserve">Административный район Ачапняк, </w:t>
            </w:r>
          </w:p>
          <w:p w14:paraId="0D6BD602" w14:textId="69A79C3C" w:rsidR="00140209" w:rsidRPr="00140209" w:rsidRDefault="00140209" w:rsidP="00140209">
            <w:pPr>
              <w:widowControl w:val="0"/>
              <w:spacing w:after="120"/>
              <w:jc w:val="center"/>
              <w:rPr>
                <w:rFonts w:ascii="GHEA Grapalat" w:hAnsi="GHEA Grapalat" w:cs="Calibri"/>
                <w:color w:val="000000"/>
                <w:sz w:val="16"/>
                <w:szCs w:val="16"/>
              </w:rPr>
            </w:pPr>
            <w:r w:rsidRPr="00140209">
              <w:rPr>
                <w:rFonts w:ascii="GHEA Grapalat" w:hAnsi="GHEA Grapalat" w:cs="Calibri"/>
                <w:color w:val="000000"/>
                <w:sz w:val="16"/>
                <w:szCs w:val="16"/>
              </w:rPr>
              <w:t>улицы Башинджагяна, Маргаряна, Джанибекяна, Шираза, Асратяна и кварталы Норашен, Назарабекян</w:t>
            </w:r>
          </w:p>
        </w:tc>
        <w:tc>
          <w:tcPr>
            <w:tcW w:w="2114" w:type="dxa"/>
            <w:tcBorders>
              <w:top w:val="single" w:sz="4" w:space="0" w:color="auto"/>
              <w:left w:val="single" w:sz="4" w:space="0" w:color="auto"/>
              <w:bottom w:val="single" w:sz="4" w:space="0" w:color="auto"/>
              <w:right w:val="single" w:sz="4" w:space="0" w:color="auto"/>
            </w:tcBorders>
            <w:vAlign w:val="center"/>
          </w:tcPr>
          <w:p w14:paraId="779D487A" w14:textId="77777777" w:rsidR="005C032C" w:rsidRPr="00A34B07" w:rsidRDefault="00140209" w:rsidP="005C032C">
            <w:pPr>
              <w:widowControl w:val="0"/>
              <w:spacing w:after="120"/>
              <w:jc w:val="center"/>
              <w:rPr>
                <w:rFonts w:ascii="GHEA Grapalat" w:hAnsi="GHEA Grapalat"/>
                <w:sz w:val="20"/>
              </w:rPr>
            </w:pPr>
            <w:r w:rsidRPr="00140209">
              <w:rPr>
                <w:rFonts w:ascii="GHEA Grapalat" w:hAnsi="GHEA Grapalat"/>
                <w:sz w:val="20"/>
              </w:rPr>
              <w:lastRenderedPageBreak/>
              <w:t xml:space="preserve">Договор (при наличии финансовых средств-соглашения) вступает в силу со дня ратификации </w:t>
            </w:r>
            <w:r w:rsidRPr="00140209">
              <w:rPr>
                <w:rFonts w:ascii="GHEA Grapalat" w:hAnsi="GHEA Grapalat"/>
                <w:sz w:val="20"/>
              </w:rPr>
              <w:lastRenderedPageBreak/>
              <w:t>Договора  (при наличии финансовых средств-соглашения) о закупке строительных работ и действует параллельно со строительными работами</w:t>
            </w:r>
          </w:p>
          <w:p w14:paraId="58ABAF41" w14:textId="77777777" w:rsidR="00140209" w:rsidRPr="00A34B07" w:rsidRDefault="00140209" w:rsidP="005C032C">
            <w:pPr>
              <w:widowControl w:val="0"/>
              <w:spacing w:after="120"/>
              <w:jc w:val="center"/>
              <w:rPr>
                <w:rFonts w:ascii="GHEA Grapalat" w:hAnsi="GHEA Grapalat"/>
                <w:sz w:val="20"/>
              </w:rPr>
            </w:pPr>
          </w:p>
          <w:p w14:paraId="414E612D" w14:textId="77777777" w:rsidR="00140209" w:rsidRPr="00A34B07" w:rsidRDefault="00140209" w:rsidP="005C032C">
            <w:pPr>
              <w:widowControl w:val="0"/>
              <w:spacing w:after="120"/>
              <w:jc w:val="center"/>
              <w:rPr>
                <w:rFonts w:ascii="GHEA Grapalat" w:hAnsi="GHEA Grapalat"/>
                <w:sz w:val="20"/>
              </w:rPr>
            </w:pPr>
          </w:p>
          <w:p w14:paraId="5E733264" w14:textId="77777777" w:rsidR="00140209" w:rsidRPr="00A34B07" w:rsidRDefault="00140209" w:rsidP="005C032C">
            <w:pPr>
              <w:widowControl w:val="0"/>
              <w:spacing w:after="120"/>
              <w:jc w:val="center"/>
              <w:rPr>
                <w:rFonts w:ascii="GHEA Grapalat" w:hAnsi="GHEA Grapalat"/>
                <w:sz w:val="20"/>
              </w:rPr>
            </w:pPr>
          </w:p>
          <w:p w14:paraId="7CFDBA9A" w14:textId="2A0AC6E9" w:rsidR="00140209" w:rsidRPr="00140209" w:rsidRDefault="00140209" w:rsidP="005C032C">
            <w:pPr>
              <w:widowControl w:val="0"/>
              <w:spacing w:after="120"/>
              <w:jc w:val="center"/>
              <w:rPr>
                <w:rFonts w:ascii="GHEA Grapalat" w:hAnsi="GHEA Grapalat"/>
                <w:sz w:val="20"/>
              </w:rPr>
            </w:pP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140209" w:rsidRPr="00A54A8D" w14:paraId="2F969307" w14:textId="77777777" w:rsidTr="00196D4B">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140209" w:rsidRPr="00A54A8D" w:rsidRDefault="00140209" w:rsidP="00140209">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2486853C" w:rsidR="00140209" w:rsidRPr="00140209" w:rsidRDefault="00140209" w:rsidP="00140209">
            <w:pPr>
              <w:jc w:val="center"/>
              <w:rPr>
                <w:rFonts w:ascii="Arial" w:hAnsi="Arial" w:cs="Arial"/>
                <w:sz w:val="20"/>
                <w:szCs w:val="20"/>
                <w:lang w:val="en-US"/>
              </w:rPr>
            </w:pPr>
            <w:r w:rsidRPr="00F12845">
              <w:rPr>
                <w:rFonts w:ascii="Helvetica" w:hAnsi="Helvetica" w:cs="Helvetica"/>
                <w:color w:val="403931"/>
                <w:sz w:val="20"/>
                <w:szCs w:val="20"/>
                <w:shd w:val="clear" w:color="auto" w:fill="F8F3ED"/>
              </w:rPr>
              <w:t>71351540/</w:t>
            </w:r>
            <w:r>
              <w:rPr>
                <w:rFonts w:ascii="Helvetica" w:hAnsi="Helvetica" w:cs="Helvetica"/>
                <w:color w:val="403931"/>
                <w:sz w:val="20"/>
                <w:szCs w:val="20"/>
                <w:shd w:val="clear" w:color="auto" w:fill="F8F3ED"/>
                <w:lang w:val="en-US"/>
              </w:rPr>
              <w:t>501</w:t>
            </w:r>
          </w:p>
        </w:tc>
        <w:tc>
          <w:tcPr>
            <w:tcW w:w="2236" w:type="dxa"/>
            <w:tcBorders>
              <w:top w:val="single" w:sz="4" w:space="0" w:color="auto"/>
              <w:left w:val="single" w:sz="4" w:space="0" w:color="auto"/>
              <w:bottom w:val="single" w:sz="4" w:space="0" w:color="auto"/>
              <w:right w:val="single" w:sz="4" w:space="0" w:color="auto"/>
            </w:tcBorders>
          </w:tcPr>
          <w:p w14:paraId="07DD0A8B" w14:textId="17F34701" w:rsidR="00140209" w:rsidRPr="00140209" w:rsidRDefault="00140209" w:rsidP="00140209">
            <w:pPr>
              <w:jc w:val="center"/>
              <w:rPr>
                <w:rFonts w:ascii="GHEA Grapalat" w:hAnsi="GHEA Grapalat"/>
              </w:rPr>
            </w:pPr>
            <w:r w:rsidRPr="00140209">
              <w:rPr>
                <w:rFonts w:ascii="GHEA Grapalat" w:hAnsi="GHEA Grapalat"/>
              </w:rPr>
              <w:t xml:space="preserve">Консалтинговые услуги по техническому контролю качества работ по укладке плитки в </w:t>
            </w:r>
            <w:r w:rsidRPr="00140209">
              <w:rPr>
                <w:rFonts w:ascii="GHEA Grapalat" w:hAnsi="GHEA Grapalat"/>
              </w:rPr>
              <w:lastRenderedPageBreak/>
              <w:t>административном районе Ачапняк города Еревана</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140209" w:rsidRPr="00A54A8D" w:rsidRDefault="00140209" w:rsidP="00140209">
            <w:pPr>
              <w:widowControl w:val="0"/>
              <w:spacing w:after="120"/>
              <w:jc w:val="center"/>
              <w:rPr>
                <w:rFonts w:ascii="GHEA Grapalat" w:hAnsi="GHEA Grapalat"/>
                <w:sz w:val="20"/>
              </w:rPr>
            </w:pPr>
            <w:r w:rsidRPr="00A54A8D">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140209" w:rsidRPr="00A54A8D" w:rsidRDefault="00140209" w:rsidP="00140209">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140209" w:rsidRPr="00A54A8D" w:rsidRDefault="00140209" w:rsidP="00140209">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140209" w:rsidRPr="00A54A8D" w:rsidRDefault="00140209" w:rsidP="00140209">
            <w:pPr>
              <w:widowControl w:val="0"/>
              <w:spacing w:after="120"/>
              <w:jc w:val="center"/>
              <w:rPr>
                <w:rFonts w:ascii="GHEA Grapalat" w:hAnsi="GHEA Grapalat"/>
                <w:b/>
                <w:sz w:val="16"/>
              </w:rPr>
            </w:pPr>
            <w:r w:rsidRPr="00A54A8D">
              <w:rPr>
                <w:rFonts w:ascii="GHEA Grapalat" w:hAnsi="GHEA Grapalat"/>
                <w:sz w:val="20"/>
                <w:lang w:val="pt-BR"/>
              </w:rPr>
              <w:t>... %</w:t>
            </w:r>
          </w:p>
        </w:tc>
      </w:tr>
      <w:tr w:rsidR="00140209" w:rsidRPr="00A54A8D" w14:paraId="343E1928" w14:textId="77777777" w:rsidTr="00196D4B">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71A18E81" w14:textId="3DE54AF4" w:rsidR="00140209" w:rsidRPr="00140209" w:rsidRDefault="00140209" w:rsidP="00140209">
            <w:pPr>
              <w:jc w:val="center"/>
              <w:rPr>
                <w:rFonts w:ascii="GHEA Grapalat" w:hAnsi="GHEA Grapalat" w:cs="Calibri"/>
                <w:sz w:val="20"/>
                <w:szCs w:val="20"/>
                <w:lang w:val="en-US"/>
              </w:rPr>
            </w:pPr>
            <w:r>
              <w:rPr>
                <w:rFonts w:ascii="GHEA Grapalat" w:hAnsi="GHEA Grapalat" w:cs="Calibri"/>
                <w:sz w:val="20"/>
                <w:szCs w:val="20"/>
                <w:lang w:val="en-US"/>
              </w:rPr>
              <w:t>2</w:t>
            </w:r>
          </w:p>
        </w:tc>
        <w:tc>
          <w:tcPr>
            <w:tcW w:w="1620" w:type="dxa"/>
            <w:vAlign w:val="center"/>
          </w:tcPr>
          <w:p w14:paraId="5DE4DD81" w14:textId="443DF8E4" w:rsidR="00140209" w:rsidRPr="00F12845" w:rsidRDefault="00140209" w:rsidP="00140209">
            <w:pPr>
              <w:jc w:val="center"/>
              <w:rPr>
                <w:rFonts w:ascii="Helvetica" w:hAnsi="Helvetica" w:cs="Helvetica"/>
                <w:color w:val="403931"/>
                <w:sz w:val="20"/>
                <w:szCs w:val="20"/>
                <w:shd w:val="clear" w:color="auto" w:fill="F8F3ED"/>
              </w:rPr>
            </w:pPr>
            <w:r w:rsidRPr="00F12845">
              <w:rPr>
                <w:rFonts w:ascii="Helvetica" w:hAnsi="Helvetica" w:cs="Helvetica"/>
                <w:color w:val="403931"/>
                <w:sz w:val="20"/>
                <w:szCs w:val="20"/>
                <w:shd w:val="clear" w:color="auto" w:fill="F8F3ED"/>
              </w:rPr>
              <w:t>71351540/</w:t>
            </w:r>
            <w:r>
              <w:rPr>
                <w:rFonts w:ascii="Helvetica" w:hAnsi="Helvetica" w:cs="Helvetica"/>
                <w:color w:val="403931"/>
                <w:sz w:val="20"/>
                <w:szCs w:val="20"/>
                <w:shd w:val="clear" w:color="auto" w:fill="F8F3ED"/>
                <w:lang w:val="en-US"/>
              </w:rPr>
              <w:t>506</w:t>
            </w:r>
          </w:p>
        </w:tc>
        <w:tc>
          <w:tcPr>
            <w:tcW w:w="2236" w:type="dxa"/>
            <w:tcBorders>
              <w:top w:val="single" w:sz="4" w:space="0" w:color="auto"/>
              <w:left w:val="single" w:sz="4" w:space="0" w:color="auto"/>
              <w:bottom w:val="single" w:sz="4" w:space="0" w:color="auto"/>
              <w:right w:val="single" w:sz="4" w:space="0" w:color="auto"/>
            </w:tcBorders>
          </w:tcPr>
          <w:p w14:paraId="30127468" w14:textId="6AF7C249" w:rsidR="00140209" w:rsidRPr="00140209" w:rsidRDefault="00140209" w:rsidP="00140209">
            <w:pPr>
              <w:jc w:val="center"/>
              <w:rPr>
                <w:rFonts w:ascii="GHEA Grapalat" w:hAnsi="GHEA Grapalat"/>
              </w:rPr>
            </w:pPr>
            <w:r w:rsidRPr="00140209">
              <w:rPr>
                <w:rFonts w:ascii="GHEA Grapalat" w:hAnsi="GHEA Grapalat"/>
              </w:rPr>
              <w:t>Консалтинговые услуги  по техническому контролю качества работ по ремонту бордюров в административном районе Ачапняк города Еревана</w:t>
            </w:r>
          </w:p>
        </w:tc>
        <w:tc>
          <w:tcPr>
            <w:tcW w:w="682" w:type="dxa"/>
            <w:tcBorders>
              <w:top w:val="single" w:sz="4" w:space="0" w:color="auto"/>
              <w:left w:val="single" w:sz="4" w:space="0" w:color="auto"/>
              <w:bottom w:val="single" w:sz="4" w:space="0" w:color="auto"/>
              <w:right w:val="single" w:sz="4" w:space="0" w:color="auto"/>
            </w:tcBorders>
            <w:vAlign w:val="center"/>
          </w:tcPr>
          <w:p w14:paraId="4F088BC1" w14:textId="54078C8A"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15E63A04" w14:textId="40A77CD9"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3C4C6932" w14:textId="746D6E31"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5A6C706A" w14:textId="25293414"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0D2176C4" w14:textId="38BFBADC"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57D5F207" w14:textId="2E704A5D"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45B2D28E" w14:textId="24E18D5B"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78446D85" w14:textId="7BF89F0B"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742A82A5" w14:textId="0BFA51AD"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1DE2F38C" w14:textId="1D1C03E3"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26A6023A" w14:textId="56CDCB1E"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49B01FAB" w14:textId="2FF62BD2"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04BBD098" w14:textId="11FBDCAD" w:rsidR="00140209" w:rsidRPr="00A54A8D" w:rsidRDefault="00140209" w:rsidP="00140209">
            <w:pPr>
              <w:widowControl w:val="0"/>
              <w:spacing w:after="120"/>
              <w:jc w:val="center"/>
              <w:rPr>
                <w:rFonts w:ascii="GHEA Grapalat" w:hAnsi="GHEA Grapalat"/>
                <w:sz w:val="20"/>
                <w:lang w:val="pt-BR"/>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A5E40" w14:textId="77777777" w:rsidR="00C13D51" w:rsidRDefault="00C13D51">
      <w:r>
        <w:separator/>
      </w:r>
    </w:p>
  </w:endnote>
  <w:endnote w:type="continuationSeparator" w:id="0">
    <w:p w14:paraId="15AFEE67" w14:textId="77777777" w:rsidR="00C13D51" w:rsidRDefault="00C1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7B974" w14:textId="77777777" w:rsidR="00C13D51" w:rsidRDefault="00C13D51">
      <w:r>
        <w:separator/>
      </w:r>
    </w:p>
  </w:footnote>
  <w:footnote w:type="continuationSeparator" w:id="0">
    <w:p w14:paraId="20A2E2A0" w14:textId="77777777" w:rsidR="00C13D51" w:rsidRDefault="00C13D51">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209"/>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5934"/>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DC0"/>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4A7"/>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5EC3"/>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3A9C"/>
    <w:rsid w:val="006E49D7"/>
    <w:rsid w:val="006E50E4"/>
    <w:rsid w:val="006E5904"/>
    <w:rsid w:val="006E5A46"/>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554"/>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00"/>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47DA7"/>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3D51"/>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0E82"/>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5CED"/>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845"/>
    <w:rsid w:val="00F12D9A"/>
    <w:rsid w:val="00F130E4"/>
    <w:rsid w:val="00F1389B"/>
    <w:rsid w:val="00F13FFF"/>
    <w:rsid w:val="00F141E2"/>
    <w:rsid w:val="00F1446E"/>
    <w:rsid w:val="00F154A2"/>
    <w:rsid w:val="00F15CED"/>
    <w:rsid w:val="00F15F72"/>
    <w:rsid w:val="00F161C9"/>
    <w:rsid w:val="00F16C1A"/>
    <w:rsid w:val="00F1738A"/>
    <w:rsid w:val="00F174FC"/>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5D5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amirkha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ahit.amirkhan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anahit.amirkha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3217</TotalTime>
  <Pages>1</Pages>
  <Words>20671</Words>
  <Characters>117829</Characters>
  <Application>Microsoft Office Word</Application>
  <DocSecurity>0</DocSecurity>
  <Lines>981</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138224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1933</cp:revision>
  <cp:lastPrinted>2018-02-16T07:12:00Z</cp:lastPrinted>
  <dcterms:created xsi:type="dcterms:W3CDTF">2019-10-28T07:04:00Z</dcterms:created>
  <dcterms:modified xsi:type="dcterms:W3CDTF">2026-01-16T05:43:00Z</dcterms:modified>
</cp:coreProperties>
</file>